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99306" w14:textId="77777777" w:rsidR="00C34004" w:rsidRPr="00BF50ED" w:rsidRDefault="00C34004" w:rsidP="00C34004">
      <w:pPr>
        <w:rPr>
          <w:sz w:val="20"/>
          <w:szCs w:val="20"/>
        </w:rPr>
      </w:pPr>
      <w:bookmarkStart w:id="0" w:name="_GoBack"/>
      <w:bookmarkEnd w:id="0"/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533CF3EB" wp14:editId="6466653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47470AC9" wp14:editId="0B75A640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04A460B" w14:textId="77777777" w:rsidR="00C34004" w:rsidRPr="00BF50ED" w:rsidRDefault="00C34004" w:rsidP="00C34004">
      <w:pPr>
        <w:rPr>
          <w:sz w:val="20"/>
          <w:szCs w:val="20"/>
        </w:rPr>
      </w:pPr>
    </w:p>
    <w:p w14:paraId="0C6DC6F3" w14:textId="77777777" w:rsidR="00C34004" w:rsidRPr="00BF50ED" w:rsidRDefault="00C34004" w:rsidP="00C34004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A761F88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50A49AA4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55CD778B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466FF3E6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4FECA7AE" w14:textId="77777777" w:rsidR="00C34004" w:rsidRPr="00BF50ED" w:rsidRDefault="00C34004" w:rsidP="00C3400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44E991FB" w14:textId="77777777" w:rsidR="00C34004" w:rsidRPr="00BF50ED" w:rsidRDefault="00C34004" w:rsidP="00C3400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4F9226DF" w14:textId="77777777" w:rsidR="00C34004" w:rsidRPr="00BF50ED" w:rsidRDefault="00C34004" w:rsidP="00C34004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4EA06F0" w14:textId="77777777" w:rsidR="00C34004" w:rsidRPr="006479DF" w:rsidRDefault="00C34004" w:rsidP="00C34004">
      <w:pPr>
        <w:jc w:val="center"/>
        <w:rPr>
          <w:b/>
          <w:sz w:val="20"/>
          <w:szCs w:val="20"/>
        </w:rPr>
      </w:pPr>
    </w:p>
    <w:p w14:paraId="1118FB6F" w14:textId="1B38DC7E" w:rsidR="00C34004" w:rsidRDefault="00C34004" w:rsidP="00C34004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AD26A7A895AB4519A017638379710E7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01069">
            <w:rPr>
              <w:b/>
              <w:sz w:val="40"/>
              <w:szCs w:val="20"/>
            </w:rPr>
            <w:t>13</w:t>
          </w:r>
        </w:sdtContent>
      </w:sdt>
    </w:p>
    <w:p w14:paraId="0672876D" w14:textId="15BF7444" w:rsidR="00D61BB6" w:rsidRPr="00C6439D" w:rsidRDefault="00C6439D" w:rsidP="00C34004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1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284950153"/>
          <w:placeholder>
            <w:docPart w:val="10CDEAD31EC4417D98FE939B13170F9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"/>
          <w:del w:id="2" w:author="Autor">
            <w:r w:rsidR="00C80FB1">
              <w:rPr>
                <w:b/>
                <w:sz w:val="32"/>
                <w:szCs w:val="32"/>
              </w:rPr>
              <w:delText>3</w:delText>
            </w:r>
          </w:del>
          <w:customXmlDelRangeStart w:id="3" w:author="Autor"/>
        </w:sdtContent>
      </w:sdt>
      <w:customXmlDelRangeEnd w:id="3"/>
      <w:customXmlInsRangeStart w:id="4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42C43D4256E64B5DBE210D611409D8E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4"/>
          <w:ins w:id="5" w:author="Autor">
            <w:r w:rsidR="00C01069">
              <w:rPr>
                <w:b/>
                <w:sz w:val="32"/>
                <w:szCs w:val="32"/>
              </w:rPr>
              <w:t>4</w:t>
            </w:r>
          </w:ins>
          <w:customXmlInsRangeStart w:id="6" w:author="Autor"/>
        </w:sdtContent>
      </w:sdt>
      <w:customXmlInsRangeEnd w:id="6"/>
      <w:r w:rsidR="00137ED6" w:rsidRPr="00C71D0A">
        <w:rPr>
          <w:b/>
          <w:sz w:val="32"/>
          <w:szCs w:val="32"/>
        </w:rPr>
        <w:t xml:space="preserve"> </w:t>
      </w:r>
    </w:p>
    <w:p w14:paraId="72C2199E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1B5DA502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728FF2B3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3AC08827" w14:textId="77777777" w:rsidTr="00675C58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175EA6F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253898A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745956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381CD5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75AE4CAD" w14:textId="77777777" w:rsidR="009836CF" w:rsidRPr="009836CF" w:rsidRDefault="00B1360B" w:rsidP="00B5143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Kontrolné zoznamy </w:t>
            </w:r>
            <w:r w:rsidR="00A520FC">
              <w:rPr>
                <w:szCs w:val="20"/>
              </w:rPr>
              <w:t>ku kontrole projektu (okrem kontroly verejného obstarávania/obstarávania</w:t>
            </w:r>
            <w:r>
              <w:rPr>
                <w:szCs w:val="20"/>
              </w:rPr>
              <w:t>)</w:t>
            </w:r>
          </w:p>
        </w:tc>
      </w:tr>
      <w:tr w:rsidR="009836CF" w:rsidRPr="009836CF" w14:paraId="596FA575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07340B06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7297AA4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F6BB85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28AA52A" w14:textId="77777777"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3BEEF667" w14:textId="77777777" w:rsidR="00C34004" w:rsidRPr="009836CF" w:rsidRDefault="00C34004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1FF875AB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2B2B63C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A9EAC5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4458B05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AF338BA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4FD3FF6D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12FAD9D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C84778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40EB69FD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224DDBDD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29517AB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19C6E66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7E82E479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7E83DFFA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4347AEC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0C5C886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54E8A024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B547A0A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2DAC039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D0D4ECE" w14:textId="7A3C2FA7" w:rsidR="00B53B4A" w:rsidRPr="009836CF" w:rsidRDefault="00C34004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9836CF" w:rsidRPr="009836CF" w14:paraId="7C4F1341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7CB9C4F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C76E95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66EA4562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474B929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CF03DB3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77BD3C5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477FAF2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9E2C93E" w14:textId="77777777" w:rsidR="009836CF" w:rsidRPr="009836CF" w:rsidRDefault="00B5079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Vzor je pre subjekty, ktorým je určený</w:t>
            </w:r>
            <w:r w:rsidR="00C6424B">
              <w:rPr>
                <w:szCs w:val="20"/>
              </w:rPr>
              <w:t>,</w:t>
            </w:r>
            <w:r>
              <w:rPr>
                <w:szCs w:val="20"/>
              </w:rPr>
              <w:t xml:space="preserve"> záväzný. Subjekty, ktorým je vzor určený</w:t>
            </w:r>
            <w:r w:rsidR="00410CF4">
              <w:rPr>
                <w:szCs w:val="20"/>
              </w:rPr>
              <w:t>,</w:t>
            </w:r>
            <w:r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</w:p>
        </w:tc>
      </w:tr>
      <w:tr w:rsidR="009836CF" w:rsidRPr="009836CF" w14:paraId="666B6EFD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00A2AC9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BC4AA3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42C32679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7" w:author="Autor"/>
          <w:sdt>
            <w:sdtPr>
              <w:rPr>
                <w:szCs w:val="20"/>
              </w:rPr>
              <w:id w:val="-642276471"/>
              <w:placeholder>
                <w:docPart w:val="0AE9D76CB0E9415BAD1DA85E1E158AA8"/>
              </w:placeholder>
              <w:date w:fullDate="2018-10-3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7"/>
              <w:p w14:paraId="40E2223A" w14:textId="77777777" w:rsidR="00000000" w:rsidRDefault="00C80FB1" w:rsidP="00264A0F">
                <w:pPr>
                  <w:tabs>
                    <w:tab w:val="center" w:pos="4536"/>
                    <w:tab w:val="right" w:pos="9072"/>
                  </w:tabs>
                  <w:rPr>
                    <w:del w:id="8" w:author="Autor"/>
                    <w:szCs w:val="20"/>
                  </w:rPr>
                </w:pPr>
                <w:del w:id="9" w:author="Autor">
                  <w:r>
                    <w:rPr>
                      <w:szCs w:val="20"/>
                    </w:rPr>
                    <w:delText>31.10.2018</w:delText>
                  </w:r>
                </w:del>
              </w:p>
              <w:customXmlDelRangeStart w:id="10" w:author="Autor"/>
            </w:sdtContent>
          </w:sdt>
          <w:customXmlDelRangeEnd w:id="10"/>
          <w:customXmlInsRangeStart w:id="11" w:author="Autor"/>
          <w:sdt>
            <w:sdtPr>
              <w:rPr>
                <w:szCs w:val="20"/>
              </w:rPr>
              <w:id w:val="-2046055668"/>
              <w:placeholder>
                <w:docPart w:val="441A0903CA3C48C3BEB3D64B7DAE3067"/>
              </w:placeholder>
              <w:date w:fullDate="2019-04-29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11"/>
              <w:p w14:paraId="53A7C633" w14:textId="5875F919" w:rsidR="009836CF" w:rsidRPr="00247599" w:rsidRDefault="00C01069" w:rsidP="00264A0F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ins w:id="12" w:author="Autor">
                  <w:r>
                    <w:rPr>
                      <w:szCs w:val="20"/>
                    </w:rPr>
                    <w:t>29.04.2019</w:t>
                  </w:r>
                </w:ins>
              </w:p>
              <w:customXmlInsRangeStart w:id="13" w:author="Autor"/>
            </w:sdtContent>
          </w:sdt>
          <w:customXmlInsRangeEnd w:id="13"/>
        </w:tc>
      </w:tr>
      <w:tr w:rsidR="009836CF" w:rsidRPr="009836CF" w14:paraId="7E4375E6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428DBF4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2F082DA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FD8C088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14" w:author="Autor"/>
          <w:sdt>
            <w:sdtPr>
              <w:rPr>
                <w:szCs w:val="20"/>
              </w:rPr>
              <w:id w:val="2089799276"/>
              <w:placeholder>
                <w:docPart w:val="E1505AF002844C6DB740AA5ED4FA9854"/>
              </w:placeholder>
              <w:date w:fullDate="2018-10-3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14"/>
              <w:p w14:paraId="2D57E90F" w14:textId="77777777" w:rsidR="00000000" w:rsidRDefault="00C80FB1" w:rsidP="00264A0F">
                <w:pPr>
                  <w:tabs>
                    <w:tab w:val="center" w:pos="4536"/>
                    <w:tab w:val="right" w:pos="9072"/>
                  </w:tabs>
                  <w:rPr>
                    <w:del w:id="15" w:author="Autor"/>
                    <w:szCs w:val="20"/>
                  </w:rPr>
                </w:pPr>
                <w:del w:id="16" w:author="Autor">
                  <w:r>
                    <w:rPr>
                      <w:szCs w:val="20"/>
                    </w:rPr>
                    <w:delText>31.10.2018</w:delText>
                  </w:r>
                </w:del>
              </w:p>
              <w:customXmlDelRangeStart w:id="17" w:author="Autor"/>
            </w:sdtContent>
          </w:sdt>
          <w:customXmlDelRangeEnd w:id="17"/>
          <w:customXmlInsRangeStart w:id="18" w:author="Autor"/>
          <w:sdt>
            <w:sdtPr>
              <w:rPr>
                <w:szCs w:val="20"/>
              </w:rPr>
              <w:id w:val="1417367055"/>
              <w:placeholder>
                <w:docPart w:val="877BCD4A474C48B5901D004AE472813E"/>
              </w:placeholder>
              <w:date w:fullDate="2019-04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18"/>
              <w:p w14:paraId="695F0B5A" w14:textId="265F33EE" w:rsidR="009836CF" w:rsidRPr="009836CF" w:rsidRDefault="00C01069" w:rsidP="00264A0F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ins w:id="19" w:author="Autor">
                  <w:r>
                    <w:rPr>
                      <w:szCs w:val="20"/>
                    </w:rPr>
                    <w:t>30.04.2019</w:t>
                  </w:r>
                </w:ins>
              </w:p>
              <w:customXmlInsRangeStart w:id="20" w:author="Autor"/>
            </w:sdtContent>
          </w:sdt>
          <w:customXmlInsRangeEnd w:id="20"/>
        </w:tc>
      </w:tr>
      <w:tr w:rsidR="009836CF" w:rsidRPr="009836CF" w14:paraId="2652659B" w14:textId="77777777" w:rsidTr="00675C58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7D0F029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43E28B5B" w14:textId="6A6079B8" w:rsidR="00C34004" w:rsidRPr="00047930" w:rsidRDefault="00C34004" w:rsidP="00C34004">
            <w:pPr>
              <w:jc w:val="both"/>
            </w:pPr>
            <w:r>
              <w:t>JUDr. Denisa Žiláková</w:t>
            </w:r>
          </w:p>
          <w:p w14:paraId="650906AF" w14:textId="77777777" w:rsidR="00C214B6" w:rsidRPr="009836CF" w:rsidRDefault="00C34004" w:rsidP="00C34004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4210B2B7" w14:textId="77777777" w:rsidR="00D61BB6" w:rsidRPr="00627EA3" w:rsidRDefault="00D61BB6" w:rsidP="006479DF"/>
    <w:p w14:paraId="15A4F44B" w14:textId="77777777" w:rsidR="00627EA3" w:rsidRPr="00627EA3" w:rsidRDefault="00627EA3" w:rsidP="006479DF"/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47"/>
        <w:gridCol w:w="1551"/>
        <w:gridCol w:w="2565"/>
        <w:gridCol w:w="570"/>
        <w:gridCol w:w="567"/>
        <w:gridCol w:w="712"/>
        <w:gridCol w:w="1270"/>
      </w:tblGrid>
      <w:tr w:rsidR="00B5079A" w:rsidRPr="00B5079A" w14:paraId="5583B376" w14:textId="77777777" w:rsidTr="00675C58">
        <w:trPr>
          <w:trHeight w:val="645"/>
        </w:trPr>
        <w:tc>
          <w:tcPr>
            <w:tcW w:w="8946" w:type="dxa"/>
            <w:gridSpan w:val="8"/>
            <w:shd w:val="clear" w:color="auto" w:fill="5F497A" w:themeFill="accent4" w:themeFillShade="BF"/>
            <w:vAlign w:val="center"/>
            <w:hideMark/>
          </w:tcPr>
          <w:p w14:paraId="743CA49B" w14:textId="77777777" w:rsidR="00B5079A" w:rsidRPr="00B5079A" w:rsidRDefault="00B5079A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2"/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- KZ</w:t>
            </w:r>
            <w:r w:rsidR="00B5143D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1</w:t>
            </w:r>
          </w:p>
        </w:tc>
      </w:tr>
      <w:tr w:rsidR="00B5079A" w:rsidRPr="00B5079A" w14:paraId="6B3FD5F0" w14:textId="77777777" w:rsidTr="00675C58">
        <w:trPr>
          <w:trHeight w:val="330"/>
        </w:trPr>
        <w:tc>
          <w:tcPr>
            <w:tcW w:w="8946" w:type="dxa"/>
            <w:gridSpan w:val="8"/>
            <w:vAlign w:val="center"/>
            <w:hideMark/>
          </w:tcPr>
          <w:p w14:paraId="38889819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C11731" w:rsidRPr="00B5079A" w14:paraId="69248DAA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0AFF56BF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684" w:type="dxa"/>
            <w:gridSpan w:val="5"/>
            <w:vAlign w:val="center"/>
            <w:hideMark/>
          </w:tcPr>
          <w:p w14:paraId="00AF88ED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137ED6" w:rsidRPr="00B5079A" w14:paraId="58311D39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</w:tcPr>
          <w:p w14:paraId="3A5B9AFC" w14:textId="77777777" w:rsidR="00137ED6" w:rsidRPr="00B5079A" w:rsidRDefault="00137ED6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684" w:type="dxa"/>
            <w:gridSpan w:val="5"/>
            <w:vAlign w:val="center"/>
          </w:tcPr>
          <w:p w14:paraId="67558DE3" w14:textId="77777777" w:rsidR="00137ED6" w:rsidRPr="00B5079A" w:rsidRDefault="00137ED6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C11731" w:rsidRPr="00B5079A" w14:paraId="4B2E6024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6F3AF2CA" w14:textId="2077EC04" w:rsidR="00B5079A" w:rsidRPr="00B5079A" w:rsidRDefault="008666C5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Názov prioritnej osi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43811C7A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0C7E75D4" w14:textId="77777777" w:rsidTr="00675C58">
        <w:trPr>
          <w:trHeight w:val="330"/>
        </w:trPr>
        <w:tc>
          <w:tcPr>
            <w:tcW w:w="8946" w:type="dxa"/>
            <w:gridSpan w:val="8"/>
            <w:hideMark/>
          </w:tcPr>
          <w:p w14:paraId="4D2B2D87" w14:textId="2094B5C0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</w:t>
            </w:r>
            <w:del w:id="28" w:author="Autor"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 xml:space="preserve"> </w:delText>
              </w:r>
            </w:del>
            <w:ins w:id="29" w:author="Autor">
              <w:r w:rsidR="000A7DBC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platbu</w:t>
            </w:r>
          </w:p>
        </w:tc>
      </w:tr>
      <w:tr w:rsidR="00C11731" w:rsidRPr="00B5079A" w14:paraId="615D2681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6A7AFB10" w14:textId="4220035B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ŽoP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0AFE85BC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4274F3B0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4D9B1F52" w14:textId="77777777" w:rsidR="00B5079A" w:rsidRPr="00B5079A" w:rsidRDefault="008205E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14A6E"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B5079A" w:rsidRPr="00314A6E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530D5B50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650D66C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1BB588CC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1E4DB621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2FEC86A6" w14:textId="77777777" w:rsidTr="00675C58">
        <w:trPr>
          <w:trHeight w:val="330"/>
        </w:trPr>
        <w:tc>
          <w:tcPr>
            <w:tcW w:w="8946" w:type="dxa"/>
            <w:gridSpan w:val="8"/>
            <w:hideMark/>
          </w:tcPr>
          <w:p w14:paraId="063EBD30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C11731" w:rsidRPr="00B5079A" w14:paraId="449E6D81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1FF6483A" w14:textId="612D8489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projektu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463D9C35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1CF0351E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0CDBB5F3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63DFD4B6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152815D2" w14:textId="77777777" w:rsidTr="00675C58">
        <w:trPr>
          <w:trHeight w:val="382"/>
        </w:trPr>
        <w:tc>
          <w:tcPr>
            <w:tcW w:w="3262" w:type="dxa"/>
            <w:gridSpan w:val="3"/>
            <w:vAlign w:val="center"/>
            <w:hideMark/>
          </w:tcPr>
          <w:p w14:paraId="54C838C0" w14:textId="07C1F552" w:rsidR="008666C5" w:rsidRDefault="00B5079A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r w:rsidR="00A5426A">
              <w:rPr>
                <w:rFonts w:ascii="Arial Narrow" w:hAnsi="Arial Narrow"/>
                <w:color w:val="000000"/>
                <w:sz w:val="20"/>
                <w:szCs w:val="20"/>
              </w:rPr>
              <w:t>Zmluv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y o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NFP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14:paraId="4632820F" w14:textId="050CBD56" w:rsidR="00B5079A" w:rsidRPr="00B5079A" w:rsidRDefault="008666C5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(resp. rozhodnutia o schválení ŽoNFP ak je poskytovateľ a prijímateľ tá istá osoba – ďalej sa používa iba výraz „Zmluva o NFP“)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1AB46234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0567E8B" w14:textId="77777777" w:rsidTr="00675C58">
        <w:trPr>
          <w:trHeight w:val="765"/>
        </w:trPr>
        <w:tc>
          <w:tcPr>
            <w:tcW w:w="3262" w:type="dxa"/>
            <w:gridSpan w:val="3"/>
            <w:vAlign w:val="center"/>
            <w:hideMark/>
          </w:tcPr>
          <w:p w14:paraId="3DD9E438" w14:textId="77777777" w:rsidR="00B5079A" w:rsidRPr="00B5079A" w:rsidRDefault="00B5079A" w:rsidP="00410D3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6B150465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35B468F4" w14:textId="77777777" w:rsidTr="00675C58">
        <w:trPr>
          <w:trHeight w:val="330"/>
        </w:trPr>
        <w:tc>
          <w:tcPr>
            <w:tcW w:w="8946" w:type="dxa"/>
            <w:gridSpan w:val="8"/>
            <w:vAlign w:val="center"/>
            <w:hideMark/>
          </w:tcPr>
          <w:p w14:paraId="31416B0C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C11731" w:rsidRPr="00B5079A" w14:paraId="3C6A9127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652B17F4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4142D823" w14:textId="040D3D4D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0540CE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del w:id="30" w:author="Autor">
              <w:r w:rsidR="000540CE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</w:delText>
              </w:r>
            </w:del>
            <w:ins w:id="31" w:author="Autor">
              <w:r w:rsidR="000A7DBC">
                <w:rPr>
                  <w:rFonts w:ascii="Arial Narrow" w:hAnsi="Arial Narrow"/>
                  <w:color w:val="000000"/>
                  <w:sz w:val="20"/>
                  <w:szCs w:val="20"/>
                </w:rPr>
                <w:t> </w:t>
              </w:r>
            </w:ins>
            <w:r w:rsidR="000540CE">
              <w:rPr>
                <w:rFonts w:ascii="Arial Narrow" w:hAnsi="Arial Narrow"/>
                <w:color w:val="000000"/>
                <w:sz w:val="20"/>
                <w:szCs w:val="20"/>
              </w:rPr>
              <w:t>platbu</w:t>
            </w:r>
          </w:p>
        </w:tc>
      </w:tr>
      <w:tr w:rsidR="00C11731" w:rsidRPr="00B5079A" w14:paraId="2C9D7FFF" w14:textId="77777777" w:rsidTr="00675C58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5F4F6839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045E317F" w14:textId="77777777" w:rsidR="00B5079A" w:rsidRPr="00B5079A" w:rsidRDefault="00B5079A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137ED6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>kontrola</w:t>
            </w:r>
          </w:p>
        </w:tc>
      </w:tr>
      <w:tr w:rsidR="00B5079A" w:rsidRPr="00B5079A" w14:paraId="1FE227B8" w14:textId="77777777" w:rsidTr="00675C58">
        <w:trPr>
          <w:trHeight w:val="330"/>
        </w:trPr>
        <w:tc>
          <w:tcPr>
            <w:tcW w:w="8946" w:type="dxa"/>
            <w:gridSpan w:val="8"/>
            <w:shd w:val="clear" w:color="auto" w:fill="5F497A" w:themeFill="accent4" w:themeFillShade="BF"/>
            <w:vAlign w:val="center"/>
            <w:hideMark/>
          </w:tcPr>
          <w:p w14:paraId="31442F95" w14:textId="0AF56F71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</w:t>
            </w:r>
            <w:del w:id="32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 xml:space="preserve"> </w:delText>
              </w:r>
            </w:del>
            <w:ins w:id="33" w:author="Autor">
              <w:r w:rsidR="000A7DBC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 </w:t>
              </w:r>
            </w:ins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platbu</w:t>
            </w:r>
          </w:p>
        </w:tc>
      </w:tr>
      <w:tr w:rsidR="001A775D" w:rsidRPr="00B5079A" w14:paraId="2DE966AA" w14:textId="77777777" w:rsidTr="001A775D">
        <w:trPr>
          <w:trHeight w:val="330"/>
        </w:trPr>
        <w:tc>
          <w:tcPr>
            <w:tcW w:w="864" w:type="dxa"/>
            <w:shd w:val="clear" w:color="auto" w:fill="5F497A" w:themeFill="accent4" w:themeFillShade="BF"/>
            <w:vAlign w:val="center"/>
            <w:hideMark/>
          </w:tcPr>
          <w:p w14:paraId="421A8759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963" w:type="dxa"/>
            <w:gridSpan w:val="3"/>
            <w:shd w:val="clear" w:color="auto" w:fill="5F497A" w:themeFill="accent4" w:themeFillShade="BF"/>
            <w:vAlign w:val="center"/>
            <w:hideMark/>
          </w:tcPr>
          <w:p w14:paraId="0EC74271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0" w:type="dxa"/>
            <w:shd w:val="clear" w:color="auto" w:fill="5F497A" w:themeFill="accent4" w:themeFillShade="BF"/>
            <w:vAlign w:val="center"/>
            <w:hideMark/>
          </w:tcPr>
          <w:p w14:paraId="0D4CAC1D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51739DD0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2" w:type="dxa"/>
            <w:shd w:val="clear" w:color="auto" w:fill="5F497A" w:themeFill="accent4" w:themeFillShade="BF"/>
            <w:vAlign w:val="center"/>
            <w:hideMark/>
          </w:tcPr>
          <w:p w14:paraId="5B7A2720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270" w:type="dxa"/>
            <w:shd w:val="clear" w:color="auto" w:fill="5F497A" w:themeFill="accent4" w:themeFillShade="BF"/>
            <w:vAlign w:val="center"/>
            <w:hideMark/>
          </w:tcPr>
          <w:p w14:paraId="783BEC69" w14:textId="196CC3E3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ins w:id="34" w:author="Autor">
              <w:r w:rsidR="00FF5748">
                <w:rPr>
                  <w:rStyle w:val="Odkaznapoznmkupodiarou"/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footnoteReference w:id="3"/>
              </w:r>
            </w:ins>
          </w:p>
        </w:tc>
      </w:tr>
      <w:tr w:rsidR="001A775D" w14:paraId="6D9D9FBF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E145E99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1E7E016E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3099786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0206E339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D47B8A1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2382D7CD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1DF2DAB0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53065F2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67CD28D" w14:textId="77777777" w:rsidR="006605F7" w:rsidRPr="004E4A29" w:rsidRDefault="007C0184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>Sú údaje v ŽoP predloženej cez verejný portál identické s údajmi, ktoré sú uvedené v tlačenej verzii ŽoP</w:t>
            </w:r>
            <w:r w:rsidR="006605F7" w:rsidRPr="0024400F">
              <w:rPr>
                <w:rFonts w:ascii="Times New Roman" w:hAnsi="Times New Roman"/>
                <w:sz w:val="20"/>
              </w:rPr>
              <w:t>?</w:t>
            </w:r>
            <w:r w:rsidRPr="0024400F">
              <w:rPr>
                <w:rFonts w:ascii="Times New Roman" w:hAnsi="Times New Roman"/>
                <w:sz w:val="20"/>
              </w:rPr>
              <w:t xml:space="preserve"> </w:t>
            </w:r>
          </w:p>
          <w:p w14:paraId="6DA64955" w14:textId="7548FF66" w:rsidR="007C0184" w:rsidRDefault="006605F7" w:rsidP="00E83484">
            <w:pPr>
              <w:pStyle w:val="Default"/>
              <w:rPr>
                <w:sz w:val="20"/>
                <w:szCs w:val="20"/>
              </w:rPr>
            </w:pP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(V prípade, ak sa ŽoP predkladá </w:t>
            </w:r>
            <w:r w:rsidR="00E83484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prostredníctvom elektronického podania priamo cez 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verejný portál ITMS 2014+, túto skutočnosť RO nekontroluje.) </w:t>
            </w:r>
          </w:p>
        </w:tc>
        <w:tc>
          <w:tcPr>
            <w:tcW w:w="570" w:type="dxa"/>
            <w:vAlign w:val="center"/>
            <w:hideMark/>
          </w:tcPr>
          <w:p w14:paraId="1F58211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2FB2A4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891D05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CF27EB0" w14:textId="48DC2BD1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AFE34F1" w14:textId="77777777" w:rsidTr="00675C58">
        <w:trPr>
          <w:trHeight w:val="300"/>
        </w:trPr>
        <w:tc>
          <w:tcPr>
            <w:tcW w:w="864" w:type="dxa"/>
            <w:vAlign w:val="center"/>
            <w:hideMark/>
          </w:tcPr>
          <w:p w14:paraId="08BC66FC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EC78B3E" w14:textId="0C7AE12C" w:rsidR="007C0184" w:rsidRPr="004E4A29" w:rsidRDefault="007C0184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>Je identifikácia prijímateľa/partnera a projektu zhodná s údajmi v</w:t>
            </w:r>
            <w:r w:rsidR="00F8414E">
              <w:rPr>
                <w:rFonts w:ascii="Times New Roman" w:hAnsi="Times New Roman"/>
                <w:sz w:val="20"/>
              </w:rPr>
              <w:t> </w:t>
            </w:r>
            <w:r w:rsidR="00A5426A">
              <w:rPr>
                <w:rFonts w:ascii="Times New Roman" w:hAnsi="Times New Roman"/>
                <w:sz w:val="20"/>
              </w:rPr>
              <w:t>Zmluv</w:t>
            </w:r>
            <w:r w:rsidRPr="0024400F">
              <w:rPr>
                <w:rFonts w:ascii="Times New Roman" w:hAnsi="Times New Roman"/>
                <w:sz w:val="20"/>
              </w:rPr>
              <w:t>e</w:t>
            </w:r>
            <w:r w:rsidR="00F8414E">
              <w:rPr>
                <w:rFonts w:ascii="Times New Roman" w:hAnsi="Times New Roman"/>
                <w:sz w:val="20"/>
              </w:rPr>
              <w:t xml:space="preserve"> o NFP</w:t>
            </w:r>
            <w:r w:rsidRPr="0024400F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08359E1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BFFC18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DAF858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01A3263A" w14:textId="691EDFDF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33DD6406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3541F265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DFCE0D6" w14:textId="611D04DD" w:rsidR="007C0184" w:rsidRPr="004E4A29" w:rsidRDefault="007C0184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identifikačný údaj banky a číslo účtu vo forme IBAN zhodný s údajmi v </w:t>
            </w:r>
            <w:r w:rsidR="00A5426A">
              <w:rPr>
                <w:rFonts w:ascii="Times New Roman" w:hAnsi="Times New Roman"/>
                <w:sz w:val="20"/>
              </w:rPr>
              <w:t>Zmluv</w:t>
            </w:r>
            <w:r w:rsidRPr="0024400F">
              <w:rPr>
                <w:rFonts w:ascii="Times New Roman" w:hAnsi="Times New Roman"/>
                <w:sz w:val="20"/>
              </w:rPr>
              <w:t xml:space="preserve">e </w:t>
            </w:r>
            <w:r w:rsidR="00F8414E">
              <w:rPr>
                <w:rFonts w:ascii="Times New Roman" w:hAnsi="Times New Roman"/>
                <w:sz w:val="20"/>
              </w:rPr>
              <w:t xml:space="preserve">o NFP </w:t>
            </w:r>
            <w:r w:rsidRPr="0024400F">
              <w:rPr>
                <w:rFonts w:ascii="Times New Roman" w:hAnsi="Times New Roman"/>
                <w:sz w:val="20"/>
              </w:rPr>
              <w:t xml:space="preserve">v platnom znení? </w:t>
            </w:r>
          </w:p>
        </w:tc>
        <w:tc>
          <w:tcPr>
            <w:tcW w:w="570" w:type="dxa"/>
            <w:vAlign w:val="center"/>
            <w:hideMark/>
          </w:tcPr>
          <w:p w14:paraId="294A4AE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22885F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7A82CD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9CD4BAF" w14:textId="2D6D845D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23E5FB95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4F52FFCA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04C10BEF" w14:textId="77777777" w:rsidR="006605F7" w:rsidRPr="00770B52" w:rsidRDefault="007C0184" w:rsidP="006605F7">
            <w:pPr>
              <w:pStyle w:val="Default"/>
              <w:rPr>
                <w:del w:id="43" w:author="Autor"/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4400F">
              <w:rPr>
                <w:rFonts w:ascii="Times New Roman" w:hAnsi="Times New Roman"/>
                <w:sz w:val="20"/>
              </w:rPr>
              <w:t>Je ŽoP spracovaná na predpísanom formulári, vyplnená vo všetkých povinných poliach v súlade s platnými pokynmi k vypĺňaniu ŽoP</w:t>
            </w:r>
            <w:r w:rsidR="006605F7" w:rsidRPr="0024400F">
              <w:rPr>
                <w:rFonts w:ascii="Times New Roman" w:hAnsi="Times New Roman"/>
                <w:sz w:val="20"/>
              </w:rPr>
              <w:t>?</w:t>
            </w:r>
            <w:del w:id="44" w:author="Autor">
              <w:r w:rsidR="006605F7" w:rsidRPr="0024400F">
                <w:rPr>
                  <w:rFonts w:ascii="Times New Roman" w:hAnsi="Times New Roman"/>
                  <w:sz w:val="20"/>
                </w:rPr>
                <w:delText xml:space="preserve"> </w:delText>
              </w:r>
            </w:del>
          </w:p>
          <w:p w14:paraId="2E4E4752" w14:textId="7CF3870B" w:rsidR="007C0184" w:rsidRDefault="007C0184" w:rsidP="00D52705">
            <w:pPr>
              <w:pStyle w:val="Default"/>
              <w:rPr>
                <w:sz w:val="20"/>
                <w:szCs w:val="20"/>
              </w:rPr>
            </w:pPr>
            <w:del w:id="45" w:author="Autor">
              <w:r w:rsidRPr="00137ED6">
                <w:rPr>
                  <w:sz w:val="20"/>
                  <w:szCs w:val="20"/>
                </w:rPr>
                <w:delText xml:space="preserve"> </w:delText>
              </w:r>
            </w:del>
          </w:p>
        </w:tc>
        <w:tc>
          <w:tcPr>
            <w:tcW w:w="570" w:type="dxa"/>
            <w:vAlign w:val="center"/>
            <w:hideMark/>
          </w:tcPr>
          <w:p w14:paraId="0C12F0F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DB2842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48498E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DEA6307" w14:textId="19BB55DC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3DF62CA3" w14:textId="77777777" w:rsidTr="00675C58">
        <w:trPr>
          <w:trHeight w:val="1020"/>
        </w:trPr>
        <w:tc>
          <w:tcPr>
            <w:tcW w:w="864" w:type="dxa"/>
            <w:vAlign w:val="center"/>
            <w:hideMark/>
          </w:tcPr>
          <w:p w14:paraId="48F1364E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8BD2A7F" w14:textId="17F2B45C" w:rsidR="007C0184" w:rsidRDefault="007C0184" w:rsidP="00137ED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 účtovné doklady, resp. dokumentáciu, ktorá ich nahradzuje, v originálnom vyhotovení, príp. ním overenú kópiu potvrdenú podpisom štatutárneho orgánu prijímateľa alebo ním poverenej osoby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 xml:space="preserve">y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>
              <w:rPr>
                <w:color w:val="000000"/>
                <w:sz w:val="20"/>
                <w:szCs w:val="20"/>
              </w:rPr>
              <w:t xml:space="preserve">(v prípade ostatnej podpornej dokumentácie sa nevyžaduje potvrdenie podpisom štatutárneho orgánu)? </w:t>
            </w:r>
          </w:p>
        </w:tc>
        <w:tc>
          <w:tcPr>
            <w:tcW w:w="570" w:type="dxa"/>
            <w:vAlign w:val="center"/>
            <w:hideMark/>
          </w:tcPr>
          <w:p w14:paraId="3C14340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E1C23D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896E2C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F864AF3" w14:textId="5650086C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4438542D" w14:textId="77777777" w:rsidTr="00675C58">
        <w:trPr>
          <w:trHeight w:val="1149"/>
        </w:trPr>
        <w:tc>
          <w:tcPr>
            <w:tcW w:w="864" w:type="dxa"/>
            <w:vAlign w:val="center"/>
            <w:hideMark/>
          </w:tcPr>
          <w:p w14:paraId="281B335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68C9CEB" w14:textId="2590AC2E" w:rsidR="007C0184" w:rsidRDefault="007C0184" w:rsidP="00FF63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="001658C2">
              <w:rPr>
                <w:color w:val="000000"/>
                <w:sz w:val="20"/>
                <w:szCs w:val="20"/>
              </w:rPr>
              <w:t>základná</w:t>
            </w:r>
            <w:r w:rsidR="00890458">
              <w:rPr>
                <w:color w:val="000000"/>
                <w:sz w:val="20"/>
                <w:szCs w:val="20"/>
              </w:rPr>
              <w:t xml:space="preserve"> </w:t>
            </w:r>
            <w:r w:rsidR="00024BB9">
              <w:rPr>
                <w:color w:val="000000"/>
                <w:sz w:val="20"/>
                <w:szCs w:val="20"/>
              </w:rPr>
              <w:t>finančná kontrola</w:t>
            </w:r>
            <w:r>
              <w:rPr>
                <w:color w:val="000000"/>
                <w:sz w:val="20"/>
                <w:szCs w:val="20"/>
              </w:rPr>
              <w:t xml:space="preserve"> podľa §</w:t>
            </w:r>
            <w:r w:rsidR="001658C2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zákona č</w:t>
            </w:r>
            <w:r w:rsidRPr="001658C2">
              <w:rPr>
                <w:color w:val="000000"/>
                <w:sz w:val="20"/>
                <w:szCs w:val="20"/>
              </w:rPr>
              <w:t xml:space="preserve">. </w:t>
            </w:r>
            <w:r w:rsidR="001658C2">
              <w:rPr>
                <w:color w:val="000000"/>
                <w:sz w:val="20"/>
                <w:szCs w:val="20"/>
              </w:rPr>
              <w:t>357</w:t>
            </w:r>
            <w:r w:rsidRPr="001658C2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20</w:t>
            </w:r>
            <w:r w:rsidR="00024BB9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Z. z. o finančnej kontrole a  audite a o zmene a doplnení niektorých zákonov</w:t>
            </w:r>
            <w:del w:id="46" w:author="Autor">
              <w:r>
                <w:rPr>
                  <w:color w:val="000000"/>
                  <w:sz w:val="20"/>
                  <w:szCs w:val="20"/>
                </w:rPr>
                <w:delText xml:space="preserve">? </w:delText>
              </w:r>
            </w:del>
            <w:ins w:id="47" w:author="Autor">
              <w:r w:rsidR="00C861AB">
                <w:rPr>
                  <w:color w:val="000000"/>
                  <w:sz w:val="20"/>
                  <w:szCs w:val="20"/>
                </w:rPr>
                <w:t xml:space="preserve"> v znení neskorších predpisov</w:t>
              </w:r>
              <w:r>
                <w:rPr>
                  <w:color w:val="000000"/>
                  <w:sz w:val="20"/>
                  <w:szCs w:val="20"/>
                </w:rPr>
                <w:t xml:space="preserve">? </w:t>
              </w:r>
            </w:ins>
          </w:p>
        </w:tc>
        <w:tc>
          <w:tcPr>
            <w:tcW w:w="570" w:type="dxa"/>
            <w:vAlign w:val="center"/>
            <w:hideMark/>
          </w:tcPr>
          <w:p w14:paraId="4B6CABD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308B04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F6003A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41786E9D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172A1C8D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400225B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D6D3EB0" w14:textId="129F4047" w:rsidR="007C0184" w:rsidRDefault="007C0184" w:rsidP="00E83484">
            <w:pPr>
              <w:pStyle w:val="Default"/>
              <w:rPr>
                <w:sz w:val="20"/>
                <w:szCs w:val="20"/>
              </w:rPr>
            </w:pPr>
            <w:r w:rsidRPr="0024400F">
              <w:rPr>
                <w:rFonts w:ascii="Times New Roman" w:hAnsi="Times New Roman"/>
                <w:sz w:val="20"/>
              </w:rPr>
              <w:t>Je ŽoP podpísaná štatutárnym orgánom prijímateľa alebo ním poverenou osobou</w:t>
            </w:r>
            <w:r w:rsidR="00503240" w:rsidRPr="0024400F">
              <w:rPr>
                <w:rFonts w:ascii="Times New Roman" w:hAnsi="Times New Roman"/>
                <w:sz w:val="20"/>
              </w:rPr>
              <w:t>?</w:t>
            </w:r>
            <w:r w:rsidRPr="00CC1D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vAlign w:val="center"/>
            <w:hideMark/>
          </w:tcPr>
          <w:p w14:paraId="530AA6A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AA9124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232F79C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F5E7E8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3CB4B6D4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4596169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9ECFEF0" w14:textId="5CA22E45" w:rsidR="007C0184" w:rsidRDefault="007C0184" w:rsidP="00F841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 ŽoP v súlade so systémom financovania dohodnutým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 xml:space="preserve">y o NFP? </w:t>
            </w:r>
          </w:p>
        </w:tc>
        <w:tc>
          <w:tcPr>
            <w:tcW w:w="570" w:type="dxa"/>
            <w:vAlign w:val="center"/>
            <w:hideMark/>
          </w:tcPr>
          <w:p w14:paraId="03FD087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D3B924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1688D9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30C5F66" w14:textId="3E12459D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3F1970F" w14:textId="77777777" w:rsidTr="00675C58">
        <w:trPr>
          <w:trHeight w:val="300"/>
        </w:trPr>
        <w:tc>
          <w:tcPr>
            <w:tcW w:w="864" w:type="dxa"/>
            <w:vAlign w:val="center"/>
            <w:hideMark/>
          </w:tcPr>
          <w:p w14:paraId="7BD6B6B5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772C39D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prijímateľ oprávnený predložiť žiadosť o platbu?</w:t>
            </w:r>
          </w:p>
        </w:tc>
        <w:tc>
          <w:tcPr>
            <w:tcW w:w="570" w:type="dxa"/>
            <w:vAlign w:val="center"/>
            <w:hideMark/>
          </w:tcPr>
          <w:p w14:paraId="76B398C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2F9535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1FE7E2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B3B7B2E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540DA486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463D0453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2DDBB0E1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01D8193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6700DC6F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27158E14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00F8637F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A775D" w14:paraId="1249466E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2A6D9B06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49E0FB2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71046C2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26776BC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4E6E68F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7CBDA3FE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21874BD9" w14:textId="77777777" w:rsidTr="00675C58">
        <w:trPr>
          <w:trHeight w:val="765"/>
        </w:trPr>
        <w:tc>
          <w:tcPr>
            <w:tcW w:w="864" w:type="dxa"/>
            <w:vAlign w:val="center"/>
            <w:hideMark/>
          </w:tcPr>
          <w:p w14:paraId="201FA6E1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7951D31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0" w:type="dxa"/>
            <w:vAlign w:val="center"/>
            <w:hideMark/>
          </w:tcPr>
          <w:p w14:paraId="531AF80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CAA486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BA8C78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4FA4DCB" w14:textId="7610C1E5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0D2F291A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5E759B46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0D2A54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14:paraId="0C1C186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CE1A97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82F504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A28E03B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06B19FB9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6548930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C3E33F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14:paraId="695B4C5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E8C6A6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BDA4E6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20FF8C2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4F3949DE" w14:textId="77777777" w:rsidTr="00675C58">
        <w:trPr>
          <w:trHeight w:val="300"/>
        </w:trPr>
        <w:tc>
          <w:tcPr>
            <w:tcW w:w="864" w:type="dxa"/>
            <w:vAlign w:val="center"/>
            <w:hideMark/>
          </w:tcPr>
          <w:p w14:paraId="67493BF8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7F8E8908" w14:textId="54D5ECE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výdavok v súlade s pravidlami a podmienkami stanovenými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0" w:type="dxa"/>
            <w:vAlign w:val="center"/>
            <w:hideMark/>
          </w:tcPr>
          <w:p w14:paraId="1A2C065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5FC435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9B07DF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2DCE490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0ADB4DB1" w14:textId="77777777" w:rsidTr="00675C58">
        <w:trPr>
          <w:trHeight w:val="300"/>
        </w:trPr>
        <w:tc>
          <w:tcPr>
            <w:tcW w:w="864" w:type="dxa"/>
            <w:vAlign w:val="center"/>
            <w:hideMark/>
          </w:tcPr>
          <w:p w14:paraId="63D3B68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2.1.5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C0DE33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0" w:type="dxa"/>
            <w:vAlign w:val="center"/>
            <w:hideMark/>
          </w:tcPr>
          <w:p w14:paraId="4BD3433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2C7A88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099C27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5C67DF7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E8810F2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1A40346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2.1.6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C280B1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0" w:type="dxa"/>
            <w:vAlign w:val="center"/>
            <w:hideMark/>
          </w:tcPr>
          <w:p w14:paraId="173F6FB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7AD95F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95E564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320DB41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8B9AE78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74FF06E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76B9AB67" w14:textId="2DEE309D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Bolo preukázané dodržanie celkovej sumy za príslušnú skupinu výdavkov a celkovej sumy NFP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4BF1919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D6C365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B6D563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C912EB4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C733AE5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36670DD5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2.1.8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A8A6EDC" w14:textId="77777777" w:rsidR="007C0184" w:rsidRDefault="007C0184" w:rsidP="00093C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výdavkom? </w:t>
            </w:r>
          </w:p>
        </w:tc>
        <w:tc>
          <w:tcPr>
            <w:tcW w:w="570" w:type="dxa"/>
            <w:vAlign w:val="center"/>
            <w:hideMark/>
          </w:tcPr>
          <w:p w14:paraId="1BCBB68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126334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189392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8616BD8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72F6CA2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6BA765F0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0FFEA70B" w14:textId="25CBB095" w:rsidR="007C0184" w:rsidRDefault="007C0184" w:rsidP="00F968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predloženými účtovnými dokladmi, resp. dokumentáci</w:t>
            </w:r>
            <w:r w:rsidR="00F96882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, ktorá ich nahradzuje preukázané reálne vyplatenie nárokovaných finančných prostriedkov/deklarovaných výdavkov? </w:t>
            </w:r>
          </w:p>
        </w:tc>
        <w:tc>
          <w:tcPr>
            <w:tcW w:w="570" w:type="dxa"/>
            <w:vAlign w:val="center"/>
            <w:hideMark/>
          </w:tcPr>
          <w:p w14:paraId="375B186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CC4053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7096BC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4F792FE6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7ABB999" w14:textId="77777777" w:rsidTr="00675C58">
        <w:trPr>
          <w:trHeight w:val="765"/>
        </w:trPr>
        <w:tc>
          <w:tcPr>
            <w:tcW w:w="864" w:type="dxa"/>
            <w:vAlign w:val="center"/>
            <w:hideMark/>
          </w:tcPr>
          <w:p w14:paraId="71677A2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2.1.10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9C5712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70" w:type="dxa"/>
            <w:vAlign w:val="center"/>
            <w:hideMark/>
          </w:tcPr>
          <w:p w14:paraId="16928FF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FA9529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DD33C1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BB5C74D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40099" w14:paraId="1102E0C7" w14:textId="77777777" w:rsidTr="00675C58">
        <w:trPr>
          <w:trHeight w:val="765"/>
        </w:trPr>
        <w:tc>
          <w:tcPr>
            <w:tcW w:w="864" w:type="dxa"/>
            <w:vAlign w:val="center"/>
          </w:tcPr>
          <w:p w14:paraId="779387DA" w14:textId="3675E013" w:rsidR="00640099" w:rsidRDefault="006400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2.1.11</w:t>
            </w:r>
          </w:p>
        </w:tc>
        <w:tc>
          <w:tcPr>
            <w:tcW w:w="4963" w:type="dxa"/>
            <w:gridSpan w:val="3"/>
            <w:vAlign w:val="center"/>
          </w:tcPr>
          <w:p w14:paraId="71CFBCFD" w14:textId="2167377D" w:rsidR="00640099" w:rsidRDefault="0064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70" w:type="dxa"/>
            <w:vAlign w:val="center"/>
          </w:tcPr>
          <w:p w14:paraId="49922D6C" w14:textId="77777777" w:rsidR="00640099" w:rsidRDefault="006400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7E5574A" w14:textId="77777777" w:rsidR="00640099" w:rsidRDefault="006400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04525733" w14:textId="77777777" w:rsidR="00640099" w:rsidRDefault="006400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5E80489" w14:textId="3A2A2BDD" w:rsidR="00640099" w:rsidRPr="00640099" w:rsidRDefault="00640099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ktorý konkrétny audit/kontrola/certifikačné overovanie finančnú opravu navrhol, percentuálnu sadzbu, kód a názov verejného obstarávania a informáciu, či je finančná oprava potvrdená/nepotvrdená. V prípade, že bola finančná oprava zohľadnená </w:t>
            </w:r>
            <w:r w:rsidR="00F33719">
              <w:rPr>
                <w:bCs/>
                <w:color w:val="000000"/>
                <w:sz w:val="16"/>
                <w:szCs w:val="16"/>
              </w:rPr>
              <w:t xml:space="preserve">pri poskytnutí </w:t>
            </w:r>
            <w:del w:id="48" w:author="Autor">
              <w:r w:rsidRPr="00640099">
                <w:rPr>
                  <w:bCs/>
                  <w:color w:val="000000"/>
                  <w:sz w:val="16"/>
                  <w:szCs w:val="16"/>
                </w:rPr>
                <w:delText>zálohovej platby/</w:delText>
              </w:r>
            </w:del>
            <w:r w:rsidRPr="00640099">
              <w:rPr>
                <w:bCs/>
                <w:color w:val="000000"/>
                <w:sz w:val="16"/>
                <w:szCs w:val="16"/>
              </w:rPr>
              <w:t>predfinancovania RO/SO uvedie identifikáciu predmetnej ŽoP. V prípade, že nepotvrdenú finančnú opravu RO/SO neupla</w:t>
            </w:r>
            <w:r>
              <w:rPr>
                <w:bCs/>
                <w:color w:val="000000"/>
                <w:sz w:val="16"/>
                <w:szCs w:val="16"/>
              </w:rPr>
              <w:t>t</w:t>
            </w:r>
            <w:r w:rsidRPr="00640099">
              <w:rPr>
                <w:bCs/>
                <w:color w:val="000000"/>
                <w:sz w:val="16"/>
                <w:szCs w:val="16"/>
              </w:rPr>
              <w:t>nil, je tiež potrebné uviesť predmetné informácie.</w:t>
            </w:r>
          </w:p>
        </w:tc>
      </w:tr>
      <w:tr w:rsidR="00545A28" w14:paraId="6C3A777E" w14:textId="77777777" w:rsidTr="001A775D">
        <w:trPr>
          <w:trHeight w:val="765"/>
          <w:ins w:id="49" w:author="Autor"/>
        </w:trPr>
        <w:tc>
          <w:tcPr>
            <w:tcW w:w="864" w:type="dxa"/>
            <w:vAlign w:val="center"/>
          </w:tcPr>
          <w:p w14:paraId="7F8901A1" w14:textId="73718D51" w:rsidR="00545A28" w:rsidRDefault="00545A28">
            <w:pPr>
              <w:jc w:val="center"/>
              <w:rPr>
                <w:ins w:id="50" w:author="Autor"/>
                <w:color w:val="000000"/>
                <w:sz w:val="20"/>
                <w:szCs w:val="20"/>
              </w:rPr>
            </w:pPr>
            <w:ins w:id="51" w:author="Autor">
              <w:r>
                <w:rPr>
                  <w:color w:val="000000"/>
                  <w:sz w:val="20"/>
                  <w:szCs w:val="20"/>
                </w:rPr>
                <w:t>2.1.12</w:t>
              </w:r>
            </w:ins>
          </w:p>
        </w:tc>
        <w:tc>
          <w:tcPr>
            <w:tcW w:w="4963" w:type="dxa"/>
            <w:gridSpan w:val="3"/>
            <w:vAlign w:val="center"/>
          </w:tcPr>
          <w:p w14:paraId="4610773F" w14:textId="587156D3" w:rsidR="00545A28" w:rsidRDefault="00545A28">
            <w:pPr>
              <w:rPr>
                <w:ins w:id="52" w:author="Autor"/>
                <w:color w:val="000000"/>
                <w:sz w:val="20"/>
                <w:szCs w:val="20"/>
              </w:rPr>
            </w:pPr>
            <w:ins w:id="53" w:author="Autor">
              <w:r w:rsidRPr="00545A28">
                <w:rPr>
                  <w:color w:val="000000"/>
                  <w:sz w:val="20"/>
                  <w:szCs w:val="20"/>
                </w:rPr>
                <w:t>Bola správne uvedená výška finančnej opravy, o ktorú bol výdavok znížený a identifikovaná nežiadaná suma?</w:t>
              </w:r>
            </w:ins>
          </w:p>
        </w:tc>
        <w:tc>
          <w:tcPr>
            <w:tcW w:w="570" w:type="dxa"/>
            <w:vAlign w:val="center"/>
          </w:tcPr>
          <w:p w14:paraId="00BB8C2C" w14:textId="77777777" w:rsidR="00545A28" w:rsidRDefault="00545A28">
            <w:pPr>
              <w:rPr>
                <w:ins w:id="54" w:author="Auto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5FD371F" w14:textId="77777777" w:rsidR="00545A28" w:rsidRDefault="00545A28">
            <w:pPr>
              <w:rPr>
                <w:ins w:id="55" w:author="Autor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4E387083" w14:textId="77777777" w:rsidR="00545A28" w:rsidRDefault="00545A28">
            <w:pPr>
              <w:rPr>
                <w:ins w:id="56" w:author="Autor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6412522" w14:textId="77777777" w:rsidR="00545A28" w:rsidRDefault="00545A28">
            <w:pPr>
              <w:jc w:val="both"/>
              <w:rPr>
                <w:ins w:id="57" w:author="Autor"/>
                <w:bCs/>
                <w:color w:val="000000"/>
                <w:sz w:val="16"/>
                <w:szCs w:val="16"/>
              </w:rPr>
            </w:pPr>
          </w:p>
        </w:tc>
      </w:tr>
      <w:tr w:rsidR="001A775D" w14:paraId="660007AD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41FC209D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007BEE72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2D7742DD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534CDBA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46933999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19156CE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77F75431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2A335A4E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0F1C2FBD" w14:textId="0AA4A5E0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y</w:t>
            </w:r>
            <w:r w:rsidR="00B1112A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4760317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0575B5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2588ED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A6BE32E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11483DD6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665DF00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6D28DEEF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3FD722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3D1141C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A15093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740F7D5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284E8C0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1B78FC4F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0B7413B5" w14:textId="7C862FB3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Vznikli nárokované finančné prostriedky/deklarované výdavky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ŽoP na oprávnenom území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ou</w:t>
            </w:r>
            <w:r w:rsidR="00B1112A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7F24B24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DD888D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7057BC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86AC142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5940433F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1FE1FD8C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3BC897A3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196E0F6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2E5184F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0866A11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643ED362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6505915F" w14:textId="77777777" w:rsidTr="001A775D">
        <w:trPr>
          <w:trHeight w:val="510"/>
        </w:trPr>
        <w:tc>
          <w:tcPr>
            <w:tcW w:w="864" w:type="dxa"/>
            <w:shd w:val="clear" w:color="000000" w:fill="FFFFFF"/>
            <w:vAlign w:val="center"/>
            <w:hideMark/>
          </w:tcPr>
          <w:p w14:paraId="1160B04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2.4.1</w:t>
            </w:r>
          </w:p>
        </w:tc>
        <w:tc>
          <w:tcPr>
            <w:tcW w:w="4963" w:type="dxa"/>
            <w:gridSpan w:val="3"/>
            <w:shd w:val="clear" w:color="000000" w:fill="FFFFFF"/>
            <w:vAlign w:val="center"/>
            <w:hideMark/>
          </w:tcPr>
          <w:p w14:paraId="4556D527" w14:textId="49B94E13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ŽoP nárokované neoprávnené deklarované výdavky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69 ods. 3 všeobecného nariadenia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ostatných relevantných dokumentov?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2F3C18B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F8C7B9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14:paraId="3B6D632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E80FA0C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17A55CC8" w14:textId="77777777" w:rsidTr="001A775D">
        <w:trPr>
          <w:trHeight w:val="1785"/>
        </w:trPr>
        <w:tc>
          <w:tcPr>
            <w:tcW w:w="864" w:type="dxa"/>
            <w:shd w:val="clear" w:color="000000" w:fill="FFFFFF"/>
            <w:vAlign w:val="center"/>
            <w:hideMark/>
          </w:tcPr>
          <w:p w14:paraId="21A6E2D3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2.4.2</w:t>
            </w:r>
          </w:p>
        </w:tc>
        <w:tc>
          <w:tcPr>
            <w:tcW w:w="4963" w:type="dxa"/>
            <w:gridSpan w:val="3"/>
            <w:shd w:val="clear" w:color="000000" w:fill="FFFFFF"/>
            <w:vAlign w:val="center"/>
            <w:hideMark/>
          </w:tcPr>
          <w:p w14:paraId="1A586F0E" w14:textId="7EE19E3D" w:rsidR="007C0184" w:rsidRDefault="007C0184" w:rsidP="00315C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ŽoP nárokované neoprávnené finančné prostriedky/neoprávnené deklarované výdavky? (odpovedá sa na jednu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predložených alternatív a) </w:t>
            </w:r>
            <w:r w:rsidR="00A65887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d)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závislosti od fondu,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ktorého sa financuje projekt, okrem prípadu krížového financovania, ktorý je obsiahnutý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časti </w:t>
            </w:r>
            <w:del w:id="58" w:author="Autor">
              <w:r>
                <w:rPr>
                  <w:color w:val="000000"/>
                  <w:sz w:val="20"/>
                  <w:szCs w:val="20"/>
                </w:rPr>
                <w:delText>A.</w:delText>
              </w:r>
            </w:del>
            <w:r>
              <w:rPr>
                <w:color w:val="000000"/>
                <w:sz w:val="20"/>
                <w:szCs w:val="20"/>
              </w:rPr>
              <w:t>2.5)</w:t>
            </w:r>
            <w:r>
              <w:rPr>
                <w:color w:val="000000"/>
                <w:sz w:val="20"/>
                <w:szCs w:val="20"/>
              </w:rPr>
              <w:br/>
              <w:t>a)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spolufinancovaného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3 nariadenia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EFRR,</w:t>
            </w:r>
            <w:r>
              <w:rPr>
                <w:color w:val="000000"/>
                <w:sz w:val="20"/>
                <w:szCs w:val="20"/>
              </w:rPr>
              <w:br/>
              <w:t>b)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spolufinancovaného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ESF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13 nariadenia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ESF,</w:t>
            </w:r>
            <w:r>
              <w:rPr>
                <w:color w:val="000000"/>
                <w:sz w:val="20"/>
                <w:szCs w:val="20"/>
              </w:rPr>
              <w:br/>
              <w:t>c)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spolufinancovaného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EMFF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13 nariadenia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ENRF,</w:t>
            </w:r>
            <w:r>
              <w:rPr>
                <w:color w:val="000000"/>
                <w:sz w:val="20"/>
                <w:szCs w:val="20"/>
              </w:rPr>
              <w:br/>
              <w:t>d)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spolufinancovaného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KF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2 nariadenia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KF?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4DA91A9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B6EF18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14:paraId="1A34582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526AC1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0A3555CE" w14:textId="77777777" w:rsidTr="001A775D">
        <w:trPr>
          <w:trHeight w:val="765"/>
        </w:trPr>
        <w:tc>
          <w:tcPr>
            <w:tcW w:w="864" w:type="dxa"/>
            <w:shd w:val="clear" w:color="000000" w:fill="FFFFFF"/>
            <w:vAlign w:val="center"/>
            <w:hideMark/>
          </w:tcPr>
          <w:p w14:paraId="3DE5176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2.4.3</w:t>
            </w:r>
          </w:p>
        </w:tc>
        <w:tc>
          <w:tcPr>
            <w:tcW w:w="4963" w:type="dxa"/>
            <w:gridSpan w:val="3"/>
            <w:shd w:val="clear" w:color="000000" w:fill="FFFFFF"/>
            <w:vAlign w:val="center"/>
            <w:hideMark/>
          </w:tcPr>
          <w:p w14:paraId="18BEE352" w14:textId="2400A194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ŽoP nárokované neoprávnené finančné prostriedky/neoprávnené deklarované výdavky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nastavených národných pravidiel (operačný program, programový manuál, výzva/písomné vyzvanie, schéma štátnej pomoci, schéma pomoci de minimis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pod.)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6E2376A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18C223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14:paraId="580A46E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D4F6729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27A93049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3B29855F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42EE5691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C7BD65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45DA7D0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69FB62F0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6C0F7284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EED3FEA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20AE1D97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2B1DEC1" w14:textId="0057CD1F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prípade krížového financovania 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ESF splnené podmienky oprávnenosti druhého fondu?</w:t>
            </w:r>
          </w:p>
        </w:tc>
        <w:tc>
          <w:tcPr>
            <w:tcW w:w="570" w:type="dxa"/>
            <w:vAlign w:val="center"/>
            <w:hideMark/>
          </w:tcPr>
          <w:p w14:paraId="0CBB751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E87F18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049EA1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EA7301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43D5F746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1EB9F88F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F8145DD" w14:textId="586860D9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výdavky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krížového financovania potrebné na uspokojivé vykonávanie projektu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sú s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ním priamo spojené?</w:t>
            </w:r>
          </w:p>
        </w:tc>
        <w:tc>
          <w:tcPr>
            <w:tcW w:w="570" w:type="dxa"/>
            <w:vAlign w:val="center"/>
            <w:hideMark/>
          </w:tcPr>
          <w:p w14:paraId="7D6206C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4ABC64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CE3847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F5D92CE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31A1A718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027C1DD0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E905ED2" w14:textId="4F35607C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prípade krížového financovania 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ESF dodržaný limit určený RO, resp. limit určený všeobecným nariadením?</w:t>
            </w:r>
          </w:p>
        </w:tc>
        <w:tc>
          <w:tcPr>
            <w:tcW w:w="570" w:type="dxa"/>
            <w:vAlign w:val="center"/>
            <w:hideMark/>
          </w:tcPr>
          <w:p w14:paraId="3392893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7A6D52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764D032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037EC6E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5AFF2902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21942461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2.6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4B445CD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18AAF934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722709D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EB1880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5BBC1F0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7A557E32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09D506EC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C77535E" w14:textId="3A6A3CE6" w:rsidR="007C0184" w:rsidRDefault="007C0184" w:rsidP="00093C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EÚS dodržané špecifické pravidlá oprávnenosti výdavkov stanovené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nariadení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EÚS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delegovanom akte k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pravidlám oprávnenosti výdavkov pre programy EÚS?</w:t>
            </w:r>
          </w:p>
        </w:tc>
        <w:tc>
          <w:tcPr>
            <w:tcW w:w="570" w:type="dxa"/>
            <w:vAlign w:val="center"/>
            <w:hideMark/>
          </w:tcPr>
          <w:p w14:paraId="18C6098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06750D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695EE3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0DFF20C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14:paraId="0F98468B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3CD72D45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2.7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25F08BB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182C57D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7833096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8FCB1FF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71456DF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5CF559DA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5FD703C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6B80B55" w14:textId="3BD60146" w:rsidR="007C0184" w:rsidRDefault="007C0184" w:rsidP="004A55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nárokované finančné prostriedky/deklarované výdavky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ŽoP doložené požadovanými dokladmi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podmienok stanovených RO a</w:t>
            </w:r>
            <w:r w:rsidR="00B1112A">
              <w:rPr>
                <w:color w:val="000000"/>
                <w:sz w:val="20"/>
                <w:szCs w:val="20"/>
              </w:rPr>
              <w:t> </w:t>
            </w:r>
            <w:r w:rsidR="004A551F"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>mluvou</w:t>
            </w:r>
            <w:r w:rsidR="00B1112A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6D979E4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C9F36C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30519E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5BE9F62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A1C3AE8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4B84E593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4680906" w14:textId="216236B3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Spĺňajú príslušné účtovné doklady predpísané náležitosti účtovného dokladu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§ 10 zákona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0" w:type="dxa"/>
            <w:vAlign w:val="center"/>
            <w:hideMark/>
          </w:tcPr>
          <w:p w14:paraId="662F161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76FC50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5E57DD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01AAAED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12F18E3A" w14:textId="77777777" w:rsidTr="00675C58">
        <w:trPr>
          <w:trHeight w:val="315"/>
        </w:trPr>
        <w:tc>
          <w:tcPr>
            <w:tcW w:w="864" w:type="dxa"/>
            <w:vAlign w:val="center"/>
            <w:hideMark/>
          </w:tcPr>
          <w:p w14:paraId="280CDD4E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1092B91A" w14:textId="4FD92E78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Obsahuje faktúra náležitosti podľa § 74 zákona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DPH?</w:t>
            </w:r>
          </w:p>
        </w:tc>
        <w:tc>
          <w:tcPr>
            <w:tcW w:w="570" w:type="dxa"/>
            <w:vAlign w:val="center"/>
            <w:hideMark/>
          </w:tcPr>
          <w:p w14:paraId="67D3E40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6DFA24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C607CE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CA50D0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2C154F5D" w14:textId="77777777" w:rsidTr="00675C58">
        <w:trPr>
          <w:trHeight w:val="315"/>
        </w:trPr>
        <w:tc>
          <w:tcPr>
            <w:tcW w:w="864" w:type="dxa"/>
            <w:vAlign w:val="center"/>
            <w:hideMark/>
          </w:tcPr>
          <w:p w14:paraId="57EA020A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2.7.4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75D1199" w14:textId="59D88955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prostriedky/deklarované výdavky doložené dokladom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úhrade? </w:t>
            </w:r>
          </w:p>
        </w:tc>
        <w:tc>
          <w:tcPr>
            <w:tcW w:w="570" w:type="dxa"/>
            <w:vAlign w:val="center"/>
            <w:hideMark/>
          </w:tcPr>
          <w:p w14:paraId="5878FDD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4AFD49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87C4FE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3411DB42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3F8F0EF" w14:textId="77777777" w:rsidTr="00675C58">
        <w:trPr>
          <w:trHeight w:val="1020"/>
        </w:trPr>
        <w:tc>
          <w:tcPr>
            <w:tcW w:w="864" w:type="dxa"/>
            <w:vAlign w:val="center"/>
            <w:hideMark/>
          </w:tcPr>
          <w:p w14:paraId="48927B33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2.7.5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68D3A41" w14:textId="6E003EFC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dodržané všetky nasledovné podmienky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úhrad výdavkov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hotovosti?</w:t>
            </w:r>
            <w:r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>
              <w:rPr>
                <w:color w:val="000000"/>
                <w:sz w:val="20"/>
                <w:szCs w:val="20"/>
              </w:rPr>
              <w:br/>
              <w:t>- maximálna hodnota realizovaných úhrad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hotovosti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jednom mesiaci nepresiahli 1 500 EUR vrátane DPH.</w:t>
            </w:r>
          </w:p>
        </w:tc>
        <w:tc>
          <w:tcPr>
            <w:tcW w:w="570" w:type="dxa"/>
            <w:vAlign w:val="center"/>
            <w:hideMark/>
          </w:tcPr>
          <w:p w14:paraId="6300AA9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B9CB6E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620715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5A7DDE9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0D1F76" w14:paraId="301E860A" w14:textId="77777777" w:rsidTr="00675C58">
        <w:trPr>
          <w:trHeight w:val="573"/>
        </w:trPr>
        <w:tc>
          <w:tcPr>
            <w:tcW w:w="864" w:type="dxa"/>
            <w:vAlign w:val="center"/>
          </w:tcPr>
          <w:p w14:paraId="5A59E217" w14:textId="1E08F75D" w:rsidR="000D1F76" w:rsidRDefault="000D1F76" w:rsidP="00244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2.7.6</w:t>
            </w:r>
          </w:p>
        </w:tc>
        <w:tc>
          <w:tcPr>
            <w:tcW w:w="4963" w:type="dxa"/>
            <w:gridSpan w:val="3"/>
            <w:vAlign w:val="center"/>
          </w:tcPr>
          <w:p w14:paraId="45437003" w14:textId="09D48D5F" w:rsidR="000D1F76" w:rsidRDefault="000D1F76">
            <w:pPr>
              <w:rPr>
                <w:color w:val="000000"/>
                <w:sz w:val="20"/>
                <w:szCs w:val="20"/>
              </w:rPr>
            </w:pPr>
            <w:r w:rsidRPr="000D1F76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0" w:type="dxa"/>
            <w:vAlign w:val="center"/>
          </w:tcPr>
          <w:p w14:paraId="472CECE5" w14:textId="77777777" w:rsidR="000D1F76" w:rsidRDefault="000D1F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88E3D0" w14:textId="77777777" w:rsidR="000D1F76" w:rsidRDefault="000D1F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1B985524" w14:textId="77777777" w:rsidR="000D1F76" w:rsidRDefault="000D1F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E0710DB" w14:textId="77777777" w:rsidR="000D1F76" w:rsidRDefault="000D1F76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1A775D" w14:paraId="4C3330E0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03FF0FD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100D16E5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13401C4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2334AD59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36EAED73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6DA41E81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49119FB6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62E6DE8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DF318F6" w14:textId="5489B468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súvislosti s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nárokovanými finančnými prostriedkami/deklarovanými výdavkami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ŽoP vykonaná kontrola verejného obstarávania/obstarávania?</w:t>
            </w:r>
          </w:p>
        </w:tc>
        <w:tc>
          <w:tcPr>
            <w:tcW w:w="570" w:type="dxa"/>
            <w:vAlign w:val="center"/>
            <w:hideMark/>
          </w:tcPr>
          <w:p w14:paraId="0211794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365449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F056BD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E06E1C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47D579A9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4428D6F8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DCBB75E" w14:textId="41DACEAD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0" w:type="dxa"/>
            <w:vAlign w:val="center"/>
            <w:hideMark/>
          </w:tcPr>
          <w:p w14:paraId="3B4671B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885F20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5A2708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23C496A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63800AE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63A92A2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BC3DBC2" w14:textId="023794F9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správne vyčíslená hodnota nárokovaných výdavkov s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ohľadom na uloženú finančnú korekciu za nedostatky pri verejnom obstarávaní/obstarávaní, resp. inú finančnú korekciu?</w:t>
            </w:r>
          </w:p>
        </w:tc>
        <w:tc>
          <w:tcPr>
            <w:tcW w:w="570" w:type="dxa"/>
            <w:vAlign w:val="center"/>
            <w:hideMark/>
          </w:tcPr>
          <w:p w14:paraId="53D2926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046FC5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E4B72A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3F7AD48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A70C7C7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0D7EF18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A0555A2" w14:textId="1B27E854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prostriedky/deklarované výdavky projektu primerané, t.j. zodpovedajú obvyklým cenám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danom mieste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čase? </w:t>
            </w:r>
          </w:p>
        </w:tc>
        <w:tc>
          <w:tcPr>
            <w:tcW w:w="570" w:type="dxa"/>
            <w:vAlign w:val="center"/>
            <w:hideMark/>
          </w:tcPr>
          <w:p w14:paraId="19B3168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673D10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24268B7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5C0A46C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A775D" w14:paraId="1E87F632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53AD29EF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352E8D6B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5F4024F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0D0972A2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3E7F73D6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3A8BC16B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173A881B" w14:textId="77777777" w:rsidTr="00675C58">
        <w:trPr>
          <w:trHeight w:val="510"/>
        </w:trPr>
        <w:tc>
          <w:tcPr>
            <w:tcW w:w="864" w:type="dxa"/>
            <w:vAlign w:val="center"/>
            <w:hideMark/>
          </w:tcPr>
          <w:p w14:paraId="60FCAB36" w14:textId="77777777" w:rsidR="007C0184" w:rsidRDefault="00014C97" w:rsidP="00014C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7C018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84128A8" w14:textId="65089D2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preukázaná väzba nárokovaných finančných prostriedkov / deklarovaných výdavkov na projekt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jeho nevyhnutnosť pri realizácii projektu?</w:t>
            </w:r>
          </w:p>
        </w:tc>
        <w:tc>
          <w:tcPr>
            <w:tcW w:w="570" w:type="dxa"/>
            <w:vAlign w:val="center"/>
            <w:hideMark/>
          </w:tcPr>
          <w:p w14:paraId="56C1A06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D33746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A06276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9218D6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A775D" w:rsidDel="00A65887" w14:paraId="1F1C606E" w14:textId="77777777" w:rsidTr="001A775D">
        <w:trPr>
          <w:trHeight w:val="315"/>
        </w:trPr>
        <w:tc>
          <w:tcPr>
            <w:tcW w:w="864" w:type="dxa"/>
            <w:shd w:val="clear" w:color="auto" w:fill="B2A1C7" w:themeFill="accent4" w:themeFillTint="99"/>
            <w:vAlign w:val="center"/>
          </w:tcPr>
          <w:p w14:paraId="1B04B4C9" w14:textId="040D24A3" w:rsidR="00F96882" w:rsidRPr="0024400F" w:rsidRDefault="00F968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4400F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4963" w:type="dxa"/>
            <w:gridSpan w:val="3"/>
            <w:shd w:val="clear" w:color="auto" w:fill="B2A1C7" w:themeFill="accent4" w:themeFillTint="99"/>
            <w:vAlign w:val="center"/>
          </w:tcPr>
          <w:p w14:paraId="1E984509" w14:textId="1681DBAE" w:rsidR="00F96882" w:rsidRPr="0024400F" w:rsidDel="00A65887" w:rsidRDefault="00F96882">
            <w:pPr>
              <w:rPr>
                <w:b/>
                <w:color w:val="000000"/>
                <w:sz w:val="20"/>
                <w:szCs w:val="20"/>
              </w:rPr>
            </w:pPr>
            <w:r w:rsidRPr="0024400F">
              <w:rPr>
                <w:b/>
                <w:color w:val="000000"/>
                <w:sz w:val="20"/>
                <w:szCs w:val="20"/>
              </w:rPr>
              <w:t>Doplňujúce monitorovacie údaje</w:t>
            </w:r>
          </w:p>
        </w:tc>
        <w:tc>
          <w:tcPr>
            <w:tcW w:w="570" w:type="dxa"/>
            <w:shd w:val="clear" w:color="auto" w:fill="B2A1C7" w:themeFill="accent4" w:themeFillTint="99"/>
            <w:vAlign w:val="center"/>
          </w:tcPr>
          <w:p w14:paraId="529D1EB8" w14:textId="0ED55504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70B05860" w14:textId="292B33C6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B2A1C7" w:themeFill="accent4" w:themeFillTint="99"/>
            <w:vAlign w:val="center"/>
          </w:tcPr>
          <w:p w14:paraId="383B4B6B" w14:textId="796E0B0B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B2A1C7" w:themeFill="accent4" w:themeFillTint="99"/>
            <w:vAlign w:val="center"/>
          </w:tcPr>
          <w:p w14:paraId="55C91AF7" w14:textId="0DAA9637" w:rsidR="00F96882" w:rsidRPr="00F96882" w:rsidDel="000D1F76" w:rsidRDefault="00F96882" w:rsidP="00CE706E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96882" w:rsidDel="00A65887" w14:paraId="036F5139" w14:textId="77777777" w:rsidTr="00675C58">
        <w:trPr>
          <w:trHeight w:val="315"/>
        </w:trPr>
        <w:tc>
          <w:tcPr>
            <w:tcW w:w="864" w:type="dxa"/>
            <w:vAlign w:val="center"/>
          </w:tcPr>
          <w:p w14:paraId="4797BE15" w14:textId="5704C874" w:rsidR="00F96882" w:rsidRDefault="00F968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963" w:type="dxa"/>
            <w:gridSpan w:val="3"/>
            <w:vAlign w:val="center"/>
          </w:tcPr>
          <w:p w14:paraId="2363F7C2" w14:textId="64518123" w:rsidR="00F96882" w:rsidDel="00A65887" w:rsidRDefault="00F96882">
            <w:pPr>
              <w:rPr>
                <w:color w:val="000000"/>
                <w:sz w:val="20"/>
                <w:szCs w:val="20"/>
              </w:rPr>
            </w:pPr>
            <w:r w:rsidRPr="00F96882">
              <w:rPr>
                <w:color w:val="000000"/>
                <w:sz w:val="20"/>
                <w:szCs w:val="20"/>
              </w:rPr>
              <w:t>Sú tabuľky 1 a 2 s hodnotami merateľných ukazovateľov vyplnené formálne správne?</w:t>
            </w:r>
          </w:p>
        </w:tc>
        <w:tc>
          <w:tcPr>
            <w:tcW w:w="570" w:type="dxa"/>
            <w:vAlign w:val="center"/>
          </w:tcPr>
          <w:p w14:paraId="4D2495EF" w14:textId="25D40EA8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F98BE1B" w14:textId="53430EEF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71C1C1D6" w14:textId="4EA0C0BD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1361924" w14:textId="080EEB4E" w:rsidR="00F96882" w:rsidRPr="00F96882" w:rsidDel="000D1F76" w:rsidRDefault="00F96882" w:rsidP="00CE706E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96882" w:rsidDel="00A65887" w14:paraId="55FE6FBB" w14:textId="77777777" w:rsidTr="00675C58">
        <w:trPr>
          <w:trHeight w:val="315"/>
        </w:trPr>
        <w:tc>
          <w:tcPr>
            <w:tcW w:w="864" w:type="dxa"/>
            <w:vAlign w:val="center"/>
          </w:tcPr>
          <w:p w14:paraId="178FD944" w14:textId="1D11304D" w:rsidR="00F96882" w:rsidRDefault="00F968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963" w:type="dxa"/>
            <w:gridSpan w:val="3"/>
            <w:vAlign w:val="center"/>
          </w:tcPr>
          <w:p w14:paraId="048EB2AA" w14:textId="33D8513B" w:rsidR="00F96882" w:rsidDel="00A65887" w:rsidRDefault="00F96882">
            <w:pPr>
              <w:rPr>
                <w:color w:val="000000"/>
                <w:sz w:val="20"/>
                <w:szCs w:val="20"/>
              </w:rPr>
            </w:pPr>
            <w:r w:rsidRPr="00F96882">
              <w:rPr>
                <w:color w:val="000000"/>
                <w:sz w:val="20"/>
                <w:szCs w:val="20"/>
              </w:rPr>
              <w:t xml:space="preserve">Sú v tabuľke č. 3 uvedené identifikované problémy, riziká a </w:t>
            </w:r>
            <w:r w:rsidR="0022201C" w:rsidRPr="00F96882">
              <w:rPr>
                <w:color w:val="000000"/>
                <w:sz w:val="20"/>
                <w:szCs w:val="20"/>
              </w:rPr>
              <w:t>ďalšie</w:t>
            </w:r>
            <w:r w:rsidRPr="00F96882">
              <w:rPr>
                <w:color w:val="000000"/>
                <w:sz w:val="20"/>
                <w:szCs w:val="20"/>
              </w:rPr>
              <w:t xml:space="preserve"> informácie v súvislosti s realizáciou projektu?</w:t>
            </w:r>
          </w:p>
        </w:tc>
        <w:tc>
          <w:tcPr>
            <w:tcW w:w="570" w:type="dxa"/>
            <w:vAlign w:val="center"/>
          </w:tcPr>
          <w:p w14:paraId="7168D6A2" w14:textId="77777777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DFEEB80" w14:textId="77777777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179D87DC" w14:textId="77777777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171CE27" w14:textId="78EF45C2" w:rsidR="00F96882" w:rsidRPr="00F96882" w:rsidDel="000D1F76" w:rsidRDefault="00F96882" w:rsidP="00CE706E">
            <w:pPr>
              <w:jc w:val="both"/>
              <w:rPr>
                <w:bCs/>
                <w:color w:val="000000"/>
              </w:rPr>
            </w:pPr>
          </w:p>
        </w:tc>
      </w:tr>
      <w:tr w:rsidR="001A775D" w14:paraId="2AE4C292" w14:textId="77777777" w:rsidTr="001A775D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4E10ACE2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70C53EF4" w14:textId="5E7FBD1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Podozrenie z</w:t>
            </w:r>
            <w:r w:rsidR="00A65887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podvodu</w:t>
            </w:r>
            <w:ins w:id="59" w:author="Autor">
              <w:r w:rsidR="00FB0EB9">
                <w:rPr>
                  <w:b/>
                  <w:bCs/>
                  <w:color w:val="000000"/>
                  <w:sz w:val="22"/>
                  <w:szCs w:val="22"/>
                </w:rPr>
                <w:t xml:space="preserve"> a korupcie</w:t>
              </w:r>
            </w:ins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A0D0336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40411019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1B1374FD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547BC295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15D11C3C" w14:textId="77777777" w:rsidTr="00675C58">
        <w:trPr>
          <w:trHeight w:val="300"/>
        </w:trPr>
        <w:tc>
          <w:tcPr>
            <w:tcW w:w="864" w:type="dxa"/>
            <w:vAlign w:val="center"/>
            <w:hideMark/>
          </w:tcPr>
          <w:p w14:paraId="250918DB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90B5DC7" w14:textId="6AF90ABC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rámci kontroly identifikované podozrenie z</w:t>
            </w:r>
            <w:r w:rsidR="00FB0EB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podvodu</w:t>
            </w:r>
            <w:ins w:id="60" w:author="Autor">
              <w:r w:rsidR="00FB0EB9">
                <w:rPr>
                  <w:color w:val="000000"/>
                  <w:sz w:val="20"/>
                  <w:szCs w:val="20"/>
                </w:rPr>
                <w:t xml:space="preserve">  alebo korupcie</w:t>
              </w:r>
            </w:ins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74197B6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0A0E02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6C45D8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3645260A" w14:textId="7527ED0D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A328A" w:rsidRPr="00C11731" w14:paraId="0D097BC4" w14:textId="77777777" w:rsidTr="00675C58">
        <w:trPr>
          <w:trHeight w:val="330"/>
        </w:trPr>
        <w:tc>
          <w:tcPr>
            <w:tcW w:w="8946" w:type="dxa"/>
            <w:gridSpan w:val="8"/>
            <w:vAlign w:val="center"/>
            <w:hideMark/>
          </w:tcPr>
          <w:p w14:paraId="1234F208" w14:textId="77777777" w:rsidR="000A328A" w:rsidRPr="00D52705" w:rsidRDefault="000A328A" w:rsidP="000A328A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D52705">
              <w:rPr>
                <w:b/>
                <w:sz w:val="20"/>
                <w:szCs w:val="20"/>
              </w:rPr>
              <w:t>YJADRENIE</w:t>
            </w:r>
          </w:p>
          <w:p w14:paraId="1435D448" w14:textId="77777777" w:rsidR="000A328A" w:rsidRPr="00D52705" w:rsidRDefault="000A328A" w:rsidP="000A328A">
            <w:pPr>
              <w:jc w:val="both"/>
              <w:rPr>
                <w:sz w:val="20"/>
                <w:szCs w:val="20"/>
              </w:rPr>
            </w:pPr>
          </w:p>
          <w:p w14:paraId="701D8A8C" w14:textId="5FE74E06" w:rsidR="00FA45CC" w:rsidRPr="00D52705" w:rsidRDefault="00FA45CC" w:rsidP="0024400F">
            <w:pPr>
              <w:jc w:val="both"/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>Na základe overených skutočností potvrdzujem, že</w:t>
            </w:r>
            <w:r w:rsidR="00021824">
              <w:rPr>
                <w:sz w:val="20"/>
                <w:szCs w:val="20"/>
              </w:rPr>
              <w:t xml:space="preserve"> </w:t>
            </w:r>
            <w:r w:rsidR="00021824" w:rsidRPr="00C34004">
              <w:rPr>
                <w:sz w:val="20"/>
                <w:szCs w:val="20"/>
              </w:rPr>
              <w:t>(uveďte jednu z</w:t>
            </w:r>
            <w:r w:rsidR="00A65887">
              <w:rPr>
                <w:sz w:val="20"/>
                <w:szCs w:val="20"/>
              </w:rPr>
              <w:t> </w:t>
            </w:r>
            <w:r w:rsidR="00021824" w:rsidRPr="00C34004">
              <w:rPr>
                <w:sz w:val="20"/>
                <w:szCs w:val="20"/>
              </w:rPr>
              <w:t>možností v</w:t>
            </w:r>
            <w:r w:rsidR="00A65887">
              <w:rPr>
                <w:sz w:val="20"/>
                <w:szCs w:val="20"/>
              </w:rPr>
              <w:t> </w:t>
            </w:r>
            <w:r w:rsidR="00021824" w:rsidRPr="00C34004">
              <w:rPr>
                <w:sz w:val="20"/>
                <w:szCs w:val="20"/>
              </w:rPr>
              <w:t>súlade s</w:t>
            </w:r>
            <w:r w:rsidR="00A65887">
              <w:rPr>
                <w:sz w:val="20"/>
                <w:szCs w:val="20"/>
              </w:rPr>
              <w:t> </w:t>
            </w:r>
            <w:r w:rsidR="00021824" w:rsidRPr="00C34004">
              <w:rPr>
                <w:sz w:val="20"/>
                <w:szCs w:val="20"/>
              </w:rPr>
              <w:t>ustanovením § 7 ods. 3 zákona o</w:t>
            </w:r>
            <w:r w:rsidR="00A65887">
              <w:rPr>
                <w:sz w:val="20"/>
                <w:szCs w:val="20"/>
              </w:rPr>
              <w:t> </w:t>
            </w:r>
            <w:r w:rsidR="00021824" w:rsidRPr="00C34004">
              <w:rPr>
                <w:sz w:val="20"/>
                <w:szCs w:val="20"/>
              </w:rPr>
              <w:t>finančnej kontrole)</w:t>
            </w:r>
            <w:r w:rsidR="00021824">
              <w:rPr>
                <w:sz w:val="20"/>
                <w:szCs w:val="20"/>
              </w:rPr>
              <w:t>.</w:t>
            </w:r>
            <w:r w:rsidR="00021824" w:rsidRPr="00C34004">
              <w:rPr>
                <w:rStyle w:val="Odkaznapoznmkupodiarou"/>
              </w:rPr>
              <w:footnoteReference w:id="4"/>
            </w:r>
          </w:p>
          <w:p w14:paraId="38590622" w14:textId="77777777" w:rsidR="00934596" w:rsidRPr="00D52705" w:rsidRDefault="00934596" w:rsidP="00934596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 xml:space="preserve">  </w:t>
            </w:r>
          </w:p>
          <w:p w14:paraId="4A4D2822" w14:textId="77777777" w:rsidR="002E387D" w:rsidRPr="00C11731" w:rsidRDefault="002E387D" w:rsidP="00D52705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A328A" w:rsidRPr="00C11731" w14:paraId="46787AD1" w14:textId="77777777" w:rsidTr="00675C58">
        <w:trPr>
          <w:trHeight w:val="330"/>
        </w:trPr>
        <w:tc>
          <w:tcPr>
            <w:tcW w:w="1711" w:type="dxa"/>
            <w:gridSpan w:val="2"/>
            <w:vAlign w:val="center"/>
          </w:tcPr>
          <w:p w14:paraId="3FDDD8C2" w14:textId="77777777" w:rsidR="000A328A" w:rsidRPr="00D52705" w:rsidRDefault="000A328A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Kontrolu vykonal:</w:t>
            </w:r>
            <w:r w:rsidRPr="00D52705">
              <w:rPr>
                <w:rStyle w:val="Odkaznapoznmkupodiarou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7235" w:type="dxa"/>
            <w:gridSpan w:val="6"/>
            <w:vAlign w:val="center"/>
          </w:tcPr>
          <w:p w14:paraId="3CD15A0D" w14:textId="77777777" w:rsidR="000A328A" w:rsidRPr="00D52705" w:rsidRDefault="000A328A" w:rsidP="00C11731">
            <w:pPr>
              <w:rPr>
                <w:color w:val="000000"/>
                <w:sz w:val="20"/>
                <w:szCs w:val="20"/>
              </w:rPr>
            </w:pPr>
          </w:p>
        </w:tc>
      </w:tr>
      <w:tr w:rsidR="00C11731" w:rsidRPr="00C11731" w14:paraId="45308A46" w14:textId="77777777" w:rsidTr="00675C58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14:paraId="170C7274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538F8D67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6B2EDC95" w14:textId="77777777" w:rsidTr="00675C58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14:paraId="723581CF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09C1CF00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1886FB3F" w14:textId="77777777" w:rsidTr="00675C58">
        <w:trPr>
          <w:trHeight w:val="330"/>
        </w:trPr>
        <w:tc>
          <w:tcPr>
            <w:tcW w:w="8946" w:type="dxa"/>
            <w:gridSpan w:val="8"/>
            <w:noWrap/>
            <w:hideMark/>
          </w:tcPr>
          <w:p w14:paraId="7FD1390F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4A197698" w14:textId="77777777" w:rsidTr="00675C58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14:paraId="0D61710A" w14:textId="77777777" w:rsidR="00C11731" w:rsidRPr="00D52705" w:rsidRDefault="00314A6E" w:rsidP="00230B5A">
            <w:pPr>
              <w:rPr>
                <w:b/>
                <w:bCs/>
                <w:sz w:val="20"/>
                <w:szCs w:val="20"/>
              </w:rPr>
            </w:pPr>
            <w:r w:rsidRPr="0024400F">
              <w:rPr>
                <w:b/>
                <w:sz w:val="20"/>
              </w:rPr>
              <w:t>Kontrolu vykonal</w:t>
            </w:r>
            <w:r w:rsidRPr="00D52705">
              <w:rPr>
                <w:b/>
                <w:bCs/>
                <w:sz w:val="20"/>
                <w:szCs w:val="20"/>
              </w:rPr>
              <w:t>:</w:t>
            </w:r>
            <w:r w:rsidR="00C11731" w:rsidRPr="00E370A2">
              <w:rPr>
                <w:vertAlign w:val="superscript"/>
              </w:rPr>
              <w:footnoteReference w:id="6"/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6E3A353E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6C5A56F1" w14:textId="77777777" w:rsidTr="00675C58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14:paraId="4DE794C9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4843CE9E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2D0B2481" w14:textId="77777777" w:rsidTr="00675C58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14:paraId="60C649B2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32060C1B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1F842149" w14:textId="77777777" w:rsidR="00627EA3" w:rsidRDefault="00627EA3" w:rsidP="006479DF"/>
    <w:p w14:paraId="2AFDBEBE" w14:textId="77777777" w:rsidR="00627EA3" w:rsidRDefault="00627EA3" w:rsidP="006479DF"/>
    <w:p w14:paraId="638B54F7" w14:textId="77777777" w:rsidR="000540CE" w:rsidRDefault="000540CE">
      <w:pPr>
        <w:spacing w:after="200" w:line="276" w:lineRule="auto"/>
      </w:pPr>
      <w:r>
        <w:br w:type="page"/>
      </w:r>
    </w:p>
    <w:tbl>
      <w:tblPr>
        <w:tblW w:w="909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849"/>
        <w:gridCol w:w="1549"/>
        <w:gridCol w:w="2833"/>
        <w:gridCol w:w="577"/>
        <w:gridCol w:w="567"/>
        <w:gridCol w:w="713"/>
        <w:gridCol w:w="1143"/>
      </w:tblGrid>
      <w:tr w:rsidR="000540CE" w:rsidRPr="00B5079A" w14:paraId="166DF915" w14:textId="77777777" w:rsidTr="00675C58">
        <w:trPr>
          <w:trHeight w:val="645"/>
        </w:trPr>
        <w:tc>
          <w:tcPr>
            <w:tcW w:w="9092" w:type="dxa"/>
            <w:gridSpan w:val="8"/>
            <w:shd w:val="clear" w:color="000000" w:fill="5F497A" w:themeFill="accent4" w:themeFillShade="BF"/>
            <w:vAlign w:val="center"/>
            <w:hideMark/>
          </w:tcPr>
          <w:p w14:paraId="73476EAE" w14:textId="77777777" w:rsidR="000540CE" w:rsidRPr="00B5079A" w:rsidRDefault="000540CE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7"/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- KZ 2</w:t>
            </w:r>
          </w:p>
        </w:tc>
      </w:tr>
      <w:tr w:rsidR="000540CE" w:rsidRPr="00B5079A" w14:paraId="5F4FE6CE" w14:textId="77777777" w:rsidTr="00675C58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14:paraId="13F95573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0540CE" w:rsidRPr="00B5079A" w14:paraId="1FBC61E8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756585C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3" w:type="dxa"/>
            <w:gridSpan w:val="5"/>
            <w:vAlign w:val="center"/>
            <w:hideMark/>
          </w:tcPr>
          <w:p w14:paraId="66888DFF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2E387D" w:rsidRPr="00B5079A" w14:paraId="08FE1D17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</w:tcPr>
          <w:p w14:paraId="1904B4D6" w14:textId="77777777" w:rsidR="002E387D" w:rsidRPr="00B5079A" w:rsidRDefault="002E387D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3" w:type="dxa"/>
            <w:gridSpan w:val="5"/>
            <w:vAlign w:val="center"/>
          </w:tcPr>
          <w:p w14:paraId="649A2804" w14:textId="77777777" w:rsidR="002E387D" w:rsidRPr="00B5079A" w:rsidRDefault="002E387D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540CE" w:rsidRPr="00B5079A" w14:paraId="61B80783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7AEA398" w14:textId="47A921A2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>prioritnej osi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21C6C674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192A8C3F" w14:textId="77777777" w:rsidTr="00675C58">
        <w:trPr>
          <w:trHeight w:val="330"/>
        </w:trPr>
        <w:tc>
          <w:tcPr>
            <w:tcW w:w="9092" w:type="dxa"/>
            <w:gridSpan w:val="8"/>
            <w:hideMark/>
          </w:tcPr>
          <w:p w14:paraId="6C050F58" w14:textId="3E7C1B71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</w:t>
            </w:r>
            <w:r w:rsidR="00A6588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platbu</w:t>
            </w:r>
          </w:p>
        </w:tc>
      </w:tr>
      <w:tr w:rsidR="000540CE" w:rsidRPr="00B5079A" w14:paraId="2DCF574E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053084F" w14:textId="3A35A4DA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ŽoP v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5C7273BF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45054B2F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06551AEA" w14:textId="77777777" w:rsidR="000540CE" w:rsidRPr="00B5079A" w:rsidRDefault="00794FDC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0540CE"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09F632BE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34589DA2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772231B2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75D981E1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22114649" w14:textId="77777777" w:rsidTr="00675C58">
        <w:trPr>
          <w:trHeight w:val="330"/>
        </w:trPr>
        <w:tc>
          <w:tcPr>
            <w:tcW w:w="9092" w:type="dxa"/>
            <w:gridSpan w:val="8"/>
            <w:hideMark/>
          </w:tcPr>
          <w:p w14:paraId="46A4244C" w14:textId="672F2C49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</w:t>
            </w:r>
            <w:r w:rsidR="00A6588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prijímateľa</w:t>
            </w:r>
          </w:p>
        </w:tc>
      </w:tr>
      <w:tr w:rsidR="000540CE" w:rsidRPr="00B5079A" w14:paraId="2283FCA3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0BC22DB9" w14:textId="37022121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projektu v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3360C576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635C9576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3C7FB89B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0AD9DF6A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6B325F24" w14:textId="77777777" w:rsidTr="00675C58">
        <w:trPr>
          <w:trHeight w:val="382"/>
        </w:trPr>
        <w:tc>
          <w:tcPr>
            <w:tcW w:w="3259" w:type="dxa"/>
            <w:gridSpan w:val="3"/>
            <w:vAlign w:val="center"/>
            <w:hideMark/>
          </w:tcPr>
          <w:p w14:paraId="71DEB34B" w14:textId="73618621" w:rsidR="000540CE" w:rsidRPr="00B5079A" w:rsidRDefault="000540CE" w:rsidP="00B1112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r w:rsidR="00A5426A">
              <w:rPr>
                <w:rFonts w:ascii="Arial Narrow" w:hAnsi="Arial Narrow"/>
                <w:color w:val="000000"/>
                <w:sz w:val="20"/>
                <w:szCs w:val="20"/>
              </w:rPr>
              <w:t>Zmluv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y o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NFP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079145E0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0FAC4137" w14:textId="77777777" w:rsidTr="00675C58">
        <w:trPr>
          <w:trHeight w:val="765"/>
        </w:trPr>
        <w:tc>
          <w:tcPr>
            <w:tcW w:w="3259" w:type="dxa"/>
            <w:gridSpan w:val="3"/>
            <w:vAlign w:val="center"/>
            <w:hideMark/>
          </w:tcPr>
          <w:p w14:paraId="0678CDD6" w14:textId="7F6396AC" w:rsidR="000540CE" w:rsidRDefault="000540CE" w:rsidP="007E172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adresa sídla prijímateľa</w:t>
            </w:r>
            <w:r w:rsidR="002E387D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14:paraId="637D31A1" w14:textId="77777777" w:rsidR="00410D30" w:rsidRPr="00B5079A" w:rsidRDefault="00410D30" w:rsidP="00410D3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3" w:type="dxa"/>
            <w:gridSpan w:val="5"/>
            <w:vAlign w:val="center"/>
            <w:hideMark/>
          </w:tcPr>
          <w:p w14:paraId="54E5D1BE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070F4C6E" w14:textId="77777777" w:rsidTr="00675C58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14:paraId="5E4E90A1" w14:textId="2A9839E6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</w:t>
            </w:r>
            <w:r w:rsidR="00A6588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formy kontroly</w:t>
            </w:r>
          </w:p>
        </w:tc>
      </w:tr>
      <w:tr w:rsidR="000540CE" w:rsidRPr="00B5079A" w14:paraId="7B2014FD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70F3C690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531581C4" w14:textId="59CFBAAD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 xml:space="preserve">platbu 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–</w:t>
            </w:r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 xml:space="preserve"> poskytnutie zálohovej platby</w:t>
            </w:r>
          </w:p>
        </w:tc>
      </w:tr>
      <w:tr w:rsidR="003E7A8E" w:rsidRPr="00B5079A" w14:paraId="4FEADEFA" w14:textId="77777777" w:rsidTr="00675C58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8D2377B" w14:textId="77777777" w:rsidR="003E7A8E" w:rsidRPr="00B5079A" w:rsidRDefault="003E7A8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53A7300A" w14:textId="77777777" w:rsidR="003E7A8E" w:rsidRPr="00B5079A" w:rsidRDefault="003E7A8E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>Administratívna</w:t>
            </w:r>
            <w:r w:rsidR="002E387D">
              <w:rPr>
                <w:rFonts w:ascii="Arial Narrow" w:hAnsi="Arial Narrow"/>
                <w:color w:val="000000"/>
                <w:sz w:val="20"/>
                <w:szCs w:val="20"/>
              </w:rPr>
              <w:t xml:space="preserve"> finančná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 xml:space="preserve"> kontrola</w:t>
            </w:r>
          </w:p>
        </w:tc>
      </w:tr>
      <w:tr w:rsidR="000540CE" w:rsidRPr="00B5079A" w14:paraId="3B22C880" w14:textId="77777777" w:rsidTr="00675C58">
        <w:trPr>
          <w:trHeight w:val="330"/>
        </w:trPr>
        <w:tc>
          <w:tcPr>
            <w:tcW w:w="9092" w:type="dxa"/>
            <w:gridSpan w:val="8"/>
            <w:shd w:val="clear" w:color="auto" w:fill="5F497A" w:themeFill="accent4" w:themeFillShade="BF"/>
            <w:vAlign w:val="center"/>
            <w:hideMark/>
          </w:tcPr>
          <w:p w14:paraId="0078F384" w14:textId="611A5D73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</w:t>
            </w:r>
            <w:r w:rsidR="00A65887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 </w:t>
            </w:r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platbu </w:t>
            </w:r>
            <w:r w:rsidR="00A65887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–</w:t>
            </w:r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 poskytnutie zálohovej platby</w:t>
            </w:r>
          </w:p>
        </w:tc>
      </w:tr>
      <w:tr w:rsidR="001A775D" w:rsidRPr="00B5079A" w14:paraId="47DDC5E3" w14:textId="77777777" w:rsidTr="001A775D">
        <w:trPr>
          <w:trHeight w:val="330"/>
        </w:trPr>
        <w:tc>
          <w:tcPr>
            <w:tcW w:w="861" w:type="dxa"/>
            <w:shd w:val="clear" w:color="auto" w:fill="5F497A" w:themeFill="accent4" w:themeFillShade="BF"/>
            <w:vAlign w:val="center"/>
            <w:hideMark/>
          </w:tcPr>
          <w:p w14:paraId="40729D29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1" w:type="dxa"/>
            <w:gridSpan w:val="3"/>
            <w:shd w:val="clear" w:color="auto" w:fill="5F497A" w:themeFill="accent4" w:themeFillShade="BF"/>
            <w:vAlign w:val="center"/>
            <w:hideMark/>
          </w:tcPr>
          <w:p w14:paraId="0803F7DA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7" w:type="dxa"/>
            <w:shd w:val="clear" w:color="auto" w:fill="5F497A" w:themeFill="accent4" w:themeFillShade="BF"/>
            <w:vAlign w:val="center"/>
            <w:hideMark/>
          </w:tcPr>
          <w:p w14:paraId="1B482463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39A8BAAA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</w:tcPr>
          <w:p w14:paraId="190DD74A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3" w:type="dxa"/>
            <w:shd w:val="clear" w:color="auto" w:fill="5F497A" w:themeFill="accent4" w:themeFillShade="BF"/>
            <w:vAlign w:val="center"/>
            <w:hideMark/>
          </w:tcPr>
          <w:p w14:paraId="4308E8F5" w14:textId="30808C03" w:rsidR="000540CE" w:rsidRPr="00B5079A" w:rsidRDefault="000540CE" w:rsidP="00E610D1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74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75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675C5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1A775D" w:rsidRPr="0077337C" w14:paraId="0A8FB995" w14:textId="77777777" w:rsidTr="001A775D">
        <w:trPr>
          <w:trHeight w:val="300"/>
        </w:trPr>
        <w:tc>
          <w:tcPr>
            <w:tcW w:w="861" w:type="dxa"/>
            <w:shd w:val="clear" w:color="000000" w:fill="B1A0C7"/>
            <w:vAlign w:val="center"/>
            <w:hideMark/>
          </w:tcPr>
          <w:p w14:paraId="21FD68DD" w14:textId="77777777" w:rsidR="001456C1" w:rsidRPr="00267AF2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67AF2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31" w:type="dxa"/>
            <w:gridSpan w:val="3"/>
            <w:shd w:val="clear" w:color="000000" w:fill="B1A0C7"/>
            <w:vAlign w:val="center"/>
            <w:hideMark/>
          </w:tcPr>
          <w:p w14:paraId="11ACA022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7" w:type="dxa"/>
            <w:shd w:val="clear" w:color="000000" w:fill="B1A0C7"/>
            <w:vAlign w:val="center"/>
            <w:hideMark/>
          </w:tcPr>
          <w:p w14:paraId="2687F485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48BC66AF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7EBC35A4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shd w:val="clear" w:color="000000" w:fill="B1A0C7"/>
            <w:vAlign w:val="center"/>
            <w:hideMark/>
          </w:tcPr>
          <w:p w14:paraId="1562CE44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:rsidRPr="0077337C" w14:paraId="2EB13DCC" w14:textId="77777777" w:rsidTr="00675C58">
        <w:trPr>
          <w:trHeight w:val="510"/>
        </w:trPr>
        <w:tc>
          <w:tcPr>
            <w:tcW w:w="861" w:type="dxa"/>
            <w:vAlign w:val="center"/>
            <w:hideMark/>
          </w:tcPr>
          <w:p w14:paraId="46CF496B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194061DE" w14:textId="3D3F4C0E" w:rsidR="001456C1" w:rsidRPr="00285964" w:rsidRDefault="001456C1" w:rsidP="00D52705">
            <w:pPr>
              <w:pStyle w:val="Default"/>
            </w:pP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Sú údaje v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ŽoP predloženej cez verejný portál identické s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údajmi, ktoré sú uvedené v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tlačenej verzii ŽoP</w:t>
            </w:r>
            <w:r w:rsidR="00503240"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r w:rsidR="00503240" w:rsidRPr="0024400F">
              <w:rPr>
                <w:rFonts w:ascii="Times New Roman" w:hAnsi="Times New Roman"/>
                <w:sz w:val="20"/>
              </w:rPr>
              <w:t>(</w:t>
            </w:r>
            <w:r w:rsidR="00A65887">
              <w:rPr>
                <w:sz w:val="20"/>
                <w:szCs w:val="20"/>
              </w:rPr>
              <w:t> </w:t>
            </w:r>
            <w:r w:rsidR="00E83484" w:rsidRPr="0024400F">
              <w:rPr>
                <w:rFonts w:ascii="Times New Roman" w:hAnsi="Times New Roman"/>
                <w:sz w:val="20"/>
              </w:rPr>
              <w:t>V</w:t>
            </w:r>
            <w:r w:rsidR="00A65887">
              <w:rPr>
                <w:rFonts w:ascii="Times New Roman" w:hAnsi="Times New Roman"/>
                <w:sz w:val="20"/>
              </w:rPr>
              <w:t> </w:t>
            </w:r>
            <w:r w:rsidR="00E83484" w:rsidRPr="0024400F">
              <w:rPr>
                <w:rFonts w:ascii="Times New Roman" w:hAnsi="Times New Roman"/>
                <w:sz w:val="20"/>
              </w:rPr>
              <w:t xml:space="preserve">prípade, ak sa ŽoP </w:t>
            </w:r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predkladá </w:t>
            </w:r>
            <w:r w:rsidR="00E83484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prostredníctvom elektronického podania priamo</w:t>
            </w:r>
            <w:r w:rsidR="00E83484" w:rsidRPr="0024400F">
              <w:rPr>
                <w:rFonts w:ascii="Times New Roman" w:hAnsi="Times New Roman"/>
                <w:sz w:val="20"/>
              </w:rPr>
              <w:t xml:space="preserve"> cez verejný portál ITMS 2014+, túto skutočnosť RO nekontroluje.)</w:t>
            </w:r>
          </w:p>
        </w:tc>
        <w:tc>
          <w:tcPr>
            <w:tcW w:w="577" w:type="dxa"/>
            <w:vAlign w:val="center"/>
            <w:hideMark/>
          </w:tcPr>
          <w:p w14:paraId="55F74CE0" w14:textId="77777777" w:rsidR="001456C1" w:rsidRPr="00267AF2" w:rsidRDefault="001456C1">
            <w:pPr>
              <w:rPr>
                <w:color w:val="000000"/>
                <w:sz w:val="20"/>
                <w:szCs w:val="20"/>
              </w:rPr>
            </w:pPr>
            <w:r w:rsidRPr="00267AF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B4D154E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737025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04619582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03BE22C2" w14:textId="77777777" w:rsidTr="00675C58">
        <w:trPr>
          <w:trHeight w:val="300"/>
        </w:trPr>
        <w:tc>
          <w:tcPr>
            <w:tcW w:w="861" w:type="dxa"/>
            <w:vAlign w:val="center"/>
            <w:hideMark/>
          </w:tcPr>
          <w:p w14:paraId="609C7CF8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6E732955" w14:textId="16773830" w:rsidR="001456C1" w:rsidRPr="0077337C" w:rsidRDefault="001456C1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Je identifikácia prijímateľa/partnera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projektu zhodná s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údajmi v</w:t>
            </w:r>
            <w:r w:rsidR="00B1112A">
              <w:rPr>
                <w:color w:val="000000"/>
                <w:sz w:val="20"/>
                <w:szCs w:val="20"/>
                <w:lang w:eastAsia="en-US"/>
              </w:rPr>
              <w:t> </w:t>
            </w:r>
            <w:r w:rsidR="00A5426A">
              <w:rPr>
                <w:color w:val="000000"/>
                <w:sz w:val="20"/>
                <w:szCs w:val="20"/>
                <w:lang w:eastAsia="en-US"/>
              </w:rPr>
              <w:t>Zmluv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e</w:t>
            </w:r>
            <w:r w:rsidR="00B1112A">
              <w:rPr>
                <w:color w:val="000000"/>
                <w:sz w:val="20"/>
                <w:szCs w:val="20"/>
                <w:lang w:eastAsia="en-US"/>
              </w:rPr>
              <w:t xml:space="preserve"> o NFP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577" w:type="dxa"/>
            <w:vAlign w:val="center"/>
            <w:hideMark/>
          </w:tcPr>
          <w:p w14:paraId="530589A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67EBB8A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6ED57E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2A5115CD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14:paraId="05D7CAF7" w14:textId="77777777" w:rsidTr="00675C58">
        <w:trPr>
          <w:trHeight w:val="510"/>
        </w:trPr>
        <w:tc>
          <w:tcPr>
            <w:tcW w:w="861" w:type="dxa"/>
            <w:vAlign w:val="center"/>
            <w:hideMark/>
          </w:tcPr>
          <w:p w14:paraId="30481251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57F37CD9" w14:textId="2376708F" w:rsidR="001456C1" w:rsidRPr="0077337C" w:rsidRDefault="001456C1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Je identifikačný údaj banky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číslo účtu vo forme IBAN zhodný s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údajmi v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="00A5426A">
              <w:rPr>
                <w:color w:val="000000"/>
                <w:sz w:val="20"/>
                <w:szCs w:val="20"/>
                <w:lang w:eastAsia="en-US"/>
              </w:rPr>
              <w:t>Zmluv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e </w:t>
            </w:r>
            <w:r w:rsidR="00B1112A">
              <w:rPr>
                <w:color w:val="000000"/>
                <w:sz w:val="20"/>
                <w:szCs w:val="20"/>
                <w:lang w:eastAsia="en-US"/>
              </w:rPr>
              <w:t xml:space="preserve">o NFP 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v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platnom znení?</w:t>
            </w:r>
          </w:p>
        </w:tc>
        <w:tc>
          <w:tcPr>
            <w:tcW w:w="577" w:type="dxa"/>
            <w:vAlign w:val="center"/>
            <w:hideMark/>
          </w:tcPr>
          <w:p w14:paraId="33097F5A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E67767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23873BF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3ABD28EC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14:paraId="4E8FEDC7" w14:textId="77777777" w:rsidTr="00675C58">
        <w:trPr>
          <w:trHeight w:val="510"/>
        </w:trPr>
        <w:tc>
          <w:tcPr>
            <w:tcW w:w="861" w:type="dxa"/>
            <w:vAlign w:val="center"/>
            <w:hideMark/>
          </w:tcPr>
          <w:p w14:paraId="4292286B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7C255DAB" w14:textId="7ACF14B8" w:rsidR="001456C1" w:rsidRPr="0024400F" w:rsidRDefault="001456C1" w:rsidP="00E83484">
            <w:pPr>
              <w:pStyle w:val="Default"/>
              <w:rPr>
                <w:rFonts w:ascii="Times New Roman" w:hAnsi="Times New Roman"/>
                <w:sz w:val="20"/>
              </w:rPr>
            </w:pP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Je ŽoP spracovaná na predpísanom formulári, vyplnená vo všetkých povinných poliach v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súlade s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platnými pokynmi k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vypĺňaniu ŽoP</w:t>
            </w:r>
            <w:r w:rsidR="00503240"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r w:rsidR="00A65887">
              <w:rPr>
                <w:sz w:val="20"/>
                <w:szCs w:val="20"/>
              </w:rPr>
              <w:t> </w:t>
            </w:r>
          </w:p>
        </w:tc>
        <w:tc>
          <w:tcPr>
            <w:tcW w:w="577" w:type="dxa"/>
            <w:vAlign w:val="center"/>
            <w:hideMark/>
          </w:tcPr>
          <w:p w14:paraId="4087704B" w14:textId="77777777" w:rsidR="001456C1" w:rsidRPr="00267AF2" w:rsidRDefault="001456C1">
            <w:pPr>
              <w:rPr>
                <w:color w:val="000000"/>
                <w:sz w:val="20"/>
                <w:szCs w:val="20"/>
              </w:rPr>
            </w:pPr>
            <w:r w:rsidRPr="00267AF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6EBBACC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C69FDE0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493D4514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6800FE1A" w14:textId="77777777" w:rsidTr="00675C58">
        <w:trPr>
          <w:trHeight w:val="510"/>
        </w:trPr>
        <w:tc>
          <w:tcPr>
            <w:tcW w:w="861" w:type="dxa"/>
            <w:vAlign w:val="center"/>
            <w:hideMark/>
          </w:tcPr>
          <w:p w14:paraId="02A1B926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11488FB8" w14:textId="3D6A9803" w:rsidR="001456C1" w:rsidRPr="0077337C" w:rsidRDefault="001456C1" w:rsidP="00B1112A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Nárokuje si prijímateľ výšku zálohovej platby v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zmysle podmienok stanovených </w:t>
            </w:r>
            <w:r w:rsidR="00A5426A">
              <w:rPr>
                <w:color w:val="000000"/>
                <w:sz w:val="20"/>
                <w:szCs w:val="20"/>
                <w:lang w:eastAsia="en-US"/>
              </w:rPr>
              <w:t>Zmluv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ou o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NFP? </w:t>
            </w:r>
          </w:p>
        </w:tc>
        <w:tc>
          <w:tcPr>
            <w:tcW w:w="577" w:type="dxa"/>
            <w:vAlign w:val="center"/>
            <w:hideMark/>
          </w:tcPr>
          <w:p w14:paraId="27BE401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8AC9BD3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0E2CAB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378798E3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2821E5A5" w14:textId="77777777" w:rsidTr="00675C58">
        <w:trPr>
          <w:trHeight w:val="411"/>
        </w:trPr>
        <w:tc>
          <w:tcPr>
            <w:tcW w:w="861" w:type="dxa"/>
            <w:vAlign w:val="center"/>
            <w:hideMark/>
          </w:tcPr>
          <w:p w14:paraId="092109C9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53810B6E" w14:textId="4142B095" w:rsidR="001456C1" w:rsidRPr="0077337C" w:rsidRDefault="001456C1" w:rsidP="00FE54D3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Bola vykonaná, alebo sa vykonáva v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súvislosti s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predloženou ŽoP </w:t>
            </w:r>
            <w:r w:rsidR="00230B5A" w:rsidRPr="0077337C">
              <w:rPr>
                <w:color w:val="000000"/>
                <w:sz w:val="20"/>
                <w:szCs w:val="20"/>
                <w:lang w:eastAsia="en-US"/>
              </w:rPr>
              <w:t xml:space="preserve"> základná</w:t>
            </w:r>
            <w:r w:rsidR="001A14F5" w:rsidRPr="0077337C">
              <w:rPr>
                <w:color w:val="000000"/>
                <w:sz w:val="20"/>
                <w:szCs w:val="20"/>
                <w:lang w:eastAsia="en-US"/>
              </w:rPr>
              <w:t xml:space="preserve"> finančná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 kontrola podľa §</w:t>
            </w:r>
            <w:r w:rsidR="001A14F5" w:rsidRPr="0077337C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230B5A" w:rsidRPr="0077337C">
              <w:rPr>
                <w:color w:val="000000"/>
                <w:sz w:val="20"/>
                <w:szCs w:val="20"/>
                <w:lang w:eastAsia="en-US"/>
              </w:rPr>
              <w:t>7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zákona č.</w:t>
            </w:r>
            <w:r w:rsidR="00230B5A" w:rsidRPr="0077337C">
              <w:rPr>
                <w:color w:val="000000"/>
                <w:sz w:val="20"/>
                <w:szCs w:val="20"/>
                <w:lang w:eastAsia="en-US"/>
              </w:rPr>
              <w:t xml:space="preserve"> 357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/20</w:t>
            </w:r>
            <w:r w:rsidR="002E387D" w:rsidRPr="0077337C">
              <w:rPr>
                <w:color w:val="000000"/>
                <w:sz w:val="20"/>
                <w:szCs w:val="20"/>
                <w:lang w:eastAsia="en-US"/>
              </w:rPr>
              <w:t>15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Z. z. o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finančnej kontrole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audite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o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zmene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doplnení niektorých zákonov ? </w:t>
            </w:r>
            <w:r w:rsidR="00A65887">
              <w:rPr>
                <w:color w:val="000000"/>
                <w:sz w:val="20"/>
                <w:szCs w:val="20"/>
              </w:rPr>
              <w:t>      </w:t>
            </w:r>
          </w:p>
        </w:tc>
        <w:tc>
          <w:tcPr>
            <w:tcW w:w="577" w:type="dxa"/>
            <w:vAlign w:val="center"/>
            <w:hideMark/>
          </w:tcPr>
          <w:p w14:paraId="18A069A2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D012A3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0BC7870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296523FA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7369AA53" w14:textId="77777777" w:rsidTr="00675C58">
        <w:trPr>
          <w:trHeight w:val="698"/>
        </w:trPr>
        <w:tc>
          <w:tcPr>
            <w:tcW w:w="861" w:type="dxa"/>
            <w:vAlign w:val="center"/>
            <w:hideMark/>
          </w:tcPr>
          <w:p w14:paraId="3773AAC8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lastRenderedPageBreak/>
              <w:t>1.7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6B6B8B34" w14:textId="730329C6" w:rsidR="001456C1" w:rsidRPr="0077337C" w:rsidRDefault="001456C1" w:rsidP="00E83484">
            <w:pPr>
              <w:rPr>
                <w:color w:val="000000"/>
                <w:sz w:val="20"/>
                <w:szCs w:val="20"/>
              </w:rPr>
            </w:pPr>
            <w:r w:rsidRPr="0024400F">
              <w:rPr>
                <w:sz w:val="20"/>
                <w:szCs w:val="20"/>
              </w:rPr>
              <w:t>Je ŽoP podpísaná štatutárnym orgánom prijímateľa alebo ním poverenou osobou</w:t>
            </w:r>
            <w:r w:rsidR="00503240" w:rsidRPr="0024400F">
              <w:rPr>
                <w:sz w:val="20"/>
                <w:szCs w:val="20"/>
              </w:rPr>
              <w:t xml:space="preserve">? </w:t>
            </w:r>
            <w:r w:rsidR="00A65887">
              <w:rPr>
                <w:sz w:val="20"/>
                <w:szCs w:val="20"/>
              </w:rPr>
              <w:t> </w:t>
            </w:r>
          </w:p>
        </w:tc>
        <w:tc>
          <w:tcPr>
            <w:tcW w:w="577" w:type="dxa"/>
            <w:vAlign w:val="center"/>
            <w:hideMark/>
          </w:tcPr>
          <w:p w14:paraId="17C82DD9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5939D4B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B0640AE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79EC258E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14:paraId="58611108" w14:textId="77777777" w:rsidTr="00675C58">
        <w:trPr>
          <w:trHeight w:val="300"/>
        </w:trPr>
        <w:tc>
          <w:tcPr>
            <w:tcW w:w="861" w:type="dxa"/>
            <w:vAlign w:val="center"/>
            <w:hideMark/>
          </w:tcPr>
          <w:p w14:paraId="37B8282A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2EE9B065" w14:textId="5B6689B6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Je prijímateľ oprávnený predložiť žiadosť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 w:rsidRPr="0077337C">
              <w:rPr>
                <w:color w:val="000000"/>
                <w:sz w:val="20"/>
                <w:szCs w:val="20"/>
              </w:rPr>
              <w:t>platbu?</w:t>
            </w:r>
          </w:p>
        </w:tc>
        <w:tc>
          <w:tcPr>
            <w:tcW w:w="577" w:type="dxa"/>
            <w:vAlign w:val="center"/>
            <w:hideMark/>
          </w:tcPr>
          <w:p w14:paraId="5620E410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6DA1DB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8B1EE03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1D04B359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011BD680" w14:textId="77777777" w:rsidTr="00D52705">
        <w:trPr>
          <w:trHeight w:val="300"/>
          <w:del w:id="76" w:author="Autor"/>
        </w:trPr>
        <w:tc>
          <w:tcPr>
            <w:tcW w:w="861" w:type="dxa"/>
            <w:vAlign w:val="center"/>
          </w:tcPr>
          <w:p w14:paraId="4E8820B0" w14:textId="77777777" w:rsidR="00A65887" w:rsidRPr="0077337C" w:rsidRDefault="00A65887">
            <w:pPr>
              <w:jc w:val="center"/>
              <w:rPr>
                <w:del w:id="77" w:author="Autor"/>
                <w:color w:val="000000"/>
                <w:sz w:val="20"/>
                <w:szCs w:val="20"/>
              </w:rPr>
            </w:pPr>
            <w:del w:id="78" w:author="Autor">
              <w:r>
                <w:rPr>
                  <w:color w:val="000000"/>
                  <w:sz w:val="20"/>
                  <w:szCs w:val="20"/>
                </w:rPr>
                <w:delText>1.9</w:delText>
              </w:r>
            </w:del>
          </w:p>
        </w:tc>
        <w:tc>
          <w:tcPr>
            <w:tcW w:w="5231" w:type="dxa"/>
            <w:gridSpan w:val="3"/>
            <w:vAlign w:val="center"/>
          </w:tcPr>
          <w:p w14:paraId="575AD25C" w14:textId="77777777" w:rsidR="00A65887" w:rsidRPr="0077337C" w:rsidRDefault="00A65887">
            <w:pPr>
              <w:rPr>
                <w:del w:id="79" w:author="Autor"/>
                <w:color w:val="000000"/>
                <w:sz w:val="20"/>
                <w:szCs w:val="20"/>
              </w:rPr>
            </w:pPr>
            <w:del w:id="80" w:author="Autor">
              <w:r>
                <w:rPr>
                  <w:color w:val="000000"/>
                  <w:sz w:val="20"/>
                  <w:szCs w:val="20"/>
                </w:rPr>
                <w:delText>Bolo dodržané zníženie oprávnených výdavkov z dôvodu udelenej finančnej opravy?</w:delText>
              </w:r>
            </w:del>
          </w:p>
        </w:tc>
        <w:tc>
          <w:tcPr>
            <w:tcW w:w="577" w:type="dxa"/>
            <w:vAlign w:val="center"/>
          </w:tcPr>
          <w:p w14:paraId="5244E5C4" w14:textId="77777777" w:rsidR="00A65887" w:rsidRPr="0077337C" w:rsidRDefault="00A65887">
            <w:pPr>
              <w:rPr>
                <w:del w:id="81" w:author="Auto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82F81F2" w14:textId="77777777" w:rsidR="00A65887" w:rsidRPr="0077337C" w:rsidRDefault="00A65887">
            <w:pPr>
              <w:rPr>
                <w:del w:id="82" w:author="Autor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14:paraId="1198F06B" w14:textId="77777777" w:rsidR="00A65887" w:rsidRPr="0077337C" w:rsidRDefault="00A65887">
            <w:pPr>
              <w:rPr>
                <w:del w:id="83" w:author="Autor"/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14:paraId="334BE1A2" w14:textId="77777777" w:rsidR="00A65887" w:rsidRPr="0077337C" w:rsidRDefault="00A65887" w:rsidP="00C80FB1">
            <w:pPr>
              <w:jc w:val="both"/>
              <w:rPr>
                <w:del w:id="84" w:author="Autor"/>
                <w:b/>
                <w:bCs/>
                <w:color w:val="000000"/>
                <w:sz w:val="20"/>
                <w:szCs w:val="20"/>
              </w:rPr>
            </w:pPr>
            <w:del w:id="85" w:author="Autor">
              <w:r>
                <w:rPr>
                  <w:bCs/>
                  <w:color w:val="000000"/>
                  <w:sz w:val="16"/>
                  <w:szCs w:val="16"/>
                </w:rPr>
                <w:delText>U</w:delTex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delText>v</w:delText>
              </w:r>
              <w:r>
                <w:rPr>
                  <w:bCs/>
                  <w:color w:val="000000"/>
                  <w:sz w:val="16"/>
                  <w:szCs w:val="16"/>
                </w:rPr>
                <w:delText>iesť,</w:delTex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delText xml:space="preserve"> </w:delTex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delText>ktorý konkrétny audit/kontrola/certifikačné overovanie finančnú opravu navrhol, percentuálnu sadzbu, kód a názov verejného obstarávania a informáciu, či je finančná oprava potvrdená/nepotvrdená. V prípade, že nepotvrdenú finančnú opravu RO/SO neupla</w:delText>
              </w:r>
              <w:r w:rsidR="00867111">
                <w:rPr>
                  <w:bCs/>
                  <w:color w:val="000000"/>
                  <w:sz w:val="16"/>
                  <w:szCs w:val="16"/>
                </w:rPr>
                <w:delText>t</w:delTex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delText xml:space="preserve">nil, je tiež potrebné uviesť predmetné informácie. </w:delText>
              </w:r>
            </w:del>
          </w:p>
        </w:tc>
      </w:tr>
      <w:tr w:rsidR="001A775D" w:rsidRPr="0077337C" w14:paraId="5A5249F0" w14:textId="77777777" w:rsidTr="001A775D">
        <w:trPr>
          <w:trHeight w:val="300"/>
        </w:trPr>
        <w:tc>
          <w:tcPr>
            <w:tcW w:w="861" w:type="dxa"/>
            <w:shd w:val="clear" w:color="000000" w:fill="B1A0C7"/>
            <w:vAlign w:val="center"/>
            <w:hideMark/>
          </w:tcPr>
          <w:p w14:paraId="1ED7467C" w14:textId="77777777" w:rsidR="00A65887" w:rsidRPr="0077337C" w:rsidRDefault="00A658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231" w:type="dxa"/>
            <w:gridSpan w:val="3"/>
            <w:shd w:val="clear" w:color="000000" w:fill="B1A0C7"/>
            <w:vAlign w:val="center"/>
            <w:hideMark/>
          </w:tcPr>
          <w:p w14:paraId="43B7D013" w14:textId="2400AD64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Podozrenie z</w:t>
            </w:r>
            <w:del w:id="86" w:author="Autor">
              <w:r w:rsidRPr="0077337C">
                <w:rPr>
                  <w:b/>
                  <w:bCs/>
                  <w:color w:val="000000"/>
                  <w:sz w:val="22"/>
                  <w:szCs w:val="22"/>
                </w:rPr>
                <w:delText xml:space="preserve"> </w:delText>
              </w:r>
            </w:del>
            <w:ins w:id="87" w:author="Autor">
              <w:r w:rsidR="00FB0EB9">
                <w:rPr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  <w:r w:rsidRPr="0077337C">
              <w:rPr>
                <w:b/>
                <w:bCs/>
                <w:color w:val="000000"/>
                <w:sz w:val="22"/>
                <w:szCs w:val="22"/>
              </w:rPr>
              <w:t>podvodu</w:t>
            </w:r>
            <w:ins w:id="88" w:author="Autor">
              <w:r w:rsidR="00FB0EB9">
                <w:rPr>
                  <w:b/>
                  <w:bCs/>
                  <w:color w:val="000000"/>
                  <w:sz w:val="22"/>
                  <w:szCs w:val="22"/>
                </w:rPr>
                <w:t xml:space="preserve"> a korupcie</w:t>
              </w:r>
            </w:ins>
          </w:p>
        </w:tc>
        <w:tc>
          <w:tcPr>
            <w:tcW w:w="577" w:type="dxa"/>
            <w:shd w:val="clear" w:color="000000" w:fill="B1A0C7"/>
            <w:vAlign w:val="center"/>
            <w:hideMark/>
          </w:tcPr>
          <w:p w14:paraId="7DB6383F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5298D6CD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4C755183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shd w:val="clear" w:color="000000" w:fill="B1A0C7"/>
            <w:vAlign w:val="center"/>
            <w:hideMark/>
          </w:tcPr>
          <w:p w14:paraId="4BC4DCAA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77337C" w14:paraId="6842D36B" w14:textId="77777777" w:rsidTr="00675C58">
        <w:trPr>
          <w:trHeight w:val="300"/>
        </w:trPr>
        <w:tc>
          <w:tcPr>
            <w:tcW w:w="861" w:type="dxa"/>
            <w:tcBorders>
              <w:bottom w:val="single" w:sz="4" w:space="0" w:color="auto"/>
            </w:tcBorders>
            <w:vAlign w:val="center"/>
            <w:hideMark/>
          </w:tcPr>
          <w:p w14:paraId="21EB5069" w14:textId="77777777" w:rsidR="00A65887" w:rsidRPr="0077337C" w:rsidRDefault="00A65887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31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14:paraId="5B7885EA" w14:textId="49089458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Bolo v rámci kontroly identifikované podozrenie z</w:t>
            </w:r>
            <w:del w:id="89" w:author="Autor">
              <w:r w:rsidRPr="0077337C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90" w:author="Autor">
              <w:r w:rsidR="00FB0EB9">
                <w:rPr>
                  <w:color w:val="000000"/>
                  <w:sz w:val="20"/>
                  <w:szCs w:val="20"/>
                </w:rPr>
                <w:t> </w:t>
              </w:r>
            </w:ins>
            <w:r w:rsidRPr="0077337C">
              <w:rPr>
                <w:color w:val="000000"/>
                <w:sz w:val="20"/>
                <w:szCs w:val="20"/>
              </w:rPr>
              <w:t>podvodu</w:t>
            </w:r>
            <w:ins w:id="91" w:author="Autor">
              <w:r w:rsidR="00FB0EB9">
                <w:rPr>
                  <w:color w:val="000000"/>
                  <w:sz w:val="20"/>
                  <w:szCs w:val="20"/>
                </w:rPr>
                <w:t xml:space="preserve"> alebo korupcie</w:t>
              </w:r>
            </w:ins>
            <w:r w:rsidRPr="0077337C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vAlign w:val="center"/>
            <w:hideMark/>
          </w:tcPr>
          <w:p w14:paraId="39B63D92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1F64E288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  <w:hideMark/>
          </w:tcPr>
          <w:p w14:paraId="7C5342BC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  <w:hideMark/>
          </w:tcPr>
          <w:p w14:paraId="21342381" w14:textId="77777777" w:rsidR="00A65887" w:rsidRPr="0077337C" w:rsidRDefault="00A65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56DB0779" w14:textId="77777777" w:rsidTr="00675C58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14:paraId="66B59B9E" w14:textId="77777777" w:rsidR="00A65887" w:rsidRPr="0077337C" w:rsidRDefault="00A65887" w:rsidP="00845562">
            <w:pPr>
              <w:jc w:val="both"/>
              <w:rPr>
                <w:b/>
                <w:sz w:val="20"/>
                <w:szCs w:val="20"/>
              </w:rPr>
            </w:pPr>
            <w:r w:rsidRPr="0077337C">
              <w:rPr>
                <w:b/>
              </w:rPr>
              <w:t>V</w:t>
            </w:r>
            <w:r w:rsidRPr="0077337C">
              <w:rPr>
                <w:b/>
                <w:sz w:val="20"/>
                <w:szCs w:val="20"/>
              </w:rPr>
              <w:t>YJADRENIE</w:t>
            </w:r>
          </w:p>
          <w:p w14:paraId="601FDDE1" w14:textId="77777777" w:rsidR="00A65887" w:rsidRPr="0077337C" w:rsidRDefault="00A65887" w:rsidP="00845562">
            <w:pPr>
              <w:jc w:val="both"/>
              <w:rPr>
                <w:sz w:val="20"/>
                <w:szCs w:val="20"/>
              </w:rPr>
            </w:pPr>
          </w:p>
          <w:p w14:paraId="418FE6A4" w14:textId="7F554F35" w:rsidR="00A65887" w:rsidRPr="00D52705" w:rsidRDefault="00A65887" w:rsidP="00FA45CC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 xml:space="preserve">Na základe overených skutočností potvrdzujem, že </w:t>
            </w:r>
            <w:r w:rsidRPr="00FE54D3">
              <w:rPr>
                <w:sz w:val="20"/>
                <w:szCs w:val="20"/>
              </w:rPr>
              <w:t>(uveďte jednu z možností v súlade s ustanovením § 7 ods. 3 zákona o finančnej kontrole).</w:t>
            </w:r>
            <w:r w:rsidRPr="00C34004">
              <w:rPr>
                <w:rStyle w:val="Odkaznapoznmkupodiarou"/>
              </w:rPr>
              <w:footnoteReference w:id="8"/>
            </w:r>
            <w:r w:rsidRPr="00D52705">
              <w:rPr>
                <w:sz w:val="20"/>
                <w:szCs w:val="20"/>
              </w:rPr>
              <w:t xml:space="preserve">   </w:t>
            </w:r>
          </w:p>
          <w:p w14:paraId="488FFC9E" w14:textId="77777777" w:rsidR="00A65887" w:rsidRPr="00D52705" w:rsidRDefault="00A65887" w:rsidP="0084556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65887" w:rsidRPr="0077337C" w14:paraId="60F613F5" w14:textId="77777777" w:rsidTr="00675C58">
        <w:trPr>
          <w:trHeight w:val="330"/>
        </w:trPr>
        <w:tc>
          <w:tcPr>
            <w:tcW w:w="1710" w:type="dxa"/>
            <w:gridSpan w:val="2"/>
            <w:vAlign w:val="center"/>
          </w:tcPr>
          <w:p w14:paraId="2BBA9123" w14:textId="77777777" w:rsidR="00A65887" w:rsidRPr="00267AF2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Kontrolu vykonal:</w:t>
            </w:r>
            <w:r w:rsidRPr="00267AF2">
              <w:rPr>
                <w:rStyle w:val="Odkaznapoznmkupodiarou"/>
                <w:b/>
                <w:bCs/>
                <w:sz w:val="20"/>
                <w:szCs w:val="20"/>
              </w:rPr>
              <w:footnoteReference w:id="9"/>
            </w:r>
          </w:p>
        </w:tc>
        <w:tc>
          <w:tcPr>
            <w:tcW w:w="7382" w:type="dxa"/>
            <w:gridSpan w:val="6"/>
            <w:vAlign w:val="center"/>
          </w:tcPr>
          <w:p w14:paraId="2F5EBFF0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A65887" w:rsidRPr="0077337C" w14:paraId="45D0A0F4" w14:textId="77777777" w:rsidTr="00675C58">
        <w:trPr>
          <w:trHeight w:val="330"/>
        </w:trPr>
        <w:tc>
          <w:tcPr>
            <w:tcW w:w="1710" w:type="dxa"/>
            <w:gridSpan w:val="2"/>
            <w:vAlign w:val="center"/>
            <w:hideMark/>
          </w:tcPr>
          <w:p w14:paraId="5B687991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520C882A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03158AFA" w14:textId="77777777" w:rsidTr="00675C58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6FBB877B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08496788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35730724" w14:textId="77777777" w:rsidTr="00675C58">
        <w:trPr>
          <w:trHeight w:val="330"/>
        </w:trPr>
        <w:tc>
          <w:tcPr>
            <w:tcW w:w="9092" w:type="dxa"/>
            <w:gridSpan w:val="8"/>
            <w:noWrap/>
            <w:hideMark/>
          </w:tcPr>
          <w:p w14:paraId="6C813FA1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6958FBD1" w14:textId="77777777" w:rsidTr="00675C58">
        <w:trPr>
          <w:trHeight w:val="330"/>
        </w:trPr>
        <w:tc>
          <w:tcPr>
            <w:tcW w:w="1710" w:type="dxa"/>
            <w:gridSpan w:val="2"/>
            <w:vAlign w:val="center"/>
            <w:hideMark/>
          </w:tcPr>
          <w:p w14:paraId="18E5C008" w14:textId="77777777" w:rsidR="00A65887" w:rsidRPr="00267AF2" w:rsidRDefault="00A65887" w:rsidP="00A3288E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Kontrolu vykonal:</w:t>
            </w:r>
            <w:r w:rsidRPr="00267AF2">
              <w:rPr>
                <w:rStyle w:val="Odkaznapoznmkupodiarou"/>
                <w:b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41049F1D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3E5FF7EA" w14:textId="77777777" w:rsidTr="00675C58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15C16A6D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381CA7D9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10B98BE9" w14:textId="77777777" w:rsidTr="00675C58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02B69BCF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328418D6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39391CAC" w14:textId="77777777" w:rsidR="00627EA3" w:rsidRDefault="00627EA3" w:rsidP="006479DF"/>
    <w:p w14:paraId="5F0DC0B5" w14:textId="77777777" w:rsidR="00627EA3" w:rsidRDefault="00627EA3" w:rsidP="006479DF"/>
    <w:p w14:paraId="692FD017" w14:textId="77777777" w:rsidR="00627EA3" w:rsidRDefault="00627EA3" w:rsidP="006479DF">
      <w:pPr>
        <w:rPr>
          <w:del w:id="101" w:author="Autor"/>
        </w:rPr>
      </w:pPr>
    </w:p>
    <w:p w14:paraId="6A4EFBE3" w14:textId="77777777" w:rsidR="00627EA3" w:rsidRDefault="00627EA3" w:rsidP="006479DF">
      <w:pPr>
        <w:rPr>
          <w:del w:id="102" w:author="Autor"/>
        </w:rPr>
      </w:pPr>
    </w:p>
    <w:p w14:paraId="73222521" w14:textId="77777777" w:rsidR="00627EA3" w:rsidRDefault="00627EA3" w:rsidP="006479DF">
      <w:pPr>
        <w:rPr>
          <w:del w:id="103" w:author="Autor"/>
        </w:rPr>
      </w:pPr>
    </w:p>
    <w:p w14:paraId="7FF751E1" w14:textId="77777777" w:rsidR="00627EA3" w:rsidRDefault="00627EA3" w:rsidP="006479DF">
      <w:pPr>
        <w:rPr>
          <w:del w:id="104" w:author="Autor"/>
        </w:rPr>
      </w:pPr>
    </w:p>
    <w:p w14:paraId="4E0D1E59" w14:textId="77777777" w:rsidR="00627EA3" w:rsidRDefault="00627EA3" w:rsidP="006479DF">
      <w:pPr>
        <w:rPr>
          <w:del w:id="105" w:author="Autor"/>
        </w:rPr>
      </w:pPr>
    </w:p>
    <w:p w14:paraId="68520EAD" w14:textId="77777777" w:rsidR="00627EA3" w:rsidRDefault="00627EA3" w:rsidP="006479DF">
      <w:pPr>
        <w:rPr>
          <w:del w:id="106" w:author="Autor"/>
        </w:rPr>
      </w:pPr>
    </w:p>
    <w:p w14:paraId="2F09F497" w14:textId="77777777" w:rsidR="00627EA3" w:rsidRDefault="00627EA3" w:rsidP="006479DF">
      <w:pPr>
        <w:rPr>
          <w:del w:id="107" w:author="Autor"/>
        </w:rPr>
      </w:pPr>
    </w:p>
    <w:p w14:paraId="2BF9145B" w14:textId="77777777" w:rsidR="00627EA3" w:rsidRDefault="00627EA3" w:rsidP="006479DF">
      <w:pPr>
        <w:rPr>
          <w:del w:id="108" w:author="Autor"/>
        </w:rPr>
      </w:pPr>
    </w:p>
    <w:p w14:paraId="0D8EB630" w14:textId="77777777" w:rsidR="00627EA3" w:rsidRDefault="00627EA3" w:rsidP="006479DF">
      <w:pPr>
        <w:rPr>
          <w:del w:id="109" w:author="Autor"/>
        </w:rPr>
      </w:pPr>
    </w:p>
    <w:p w14:paraId="36EFFBB9" w14:textId="77777777" w:rsidR="00627EA3" w:rsidRDefault="00627EA3" w:rsidP="006479DF">
      <w:pPr>
        <w:rPr>
          <w:del w:id="110" w:author="Autor"/>
        </w:rPr>
      </w:pPr>
    </w:p>
    <w:p w14:paraId="2F98A919" w14:textId="77777777" w:rsidR="00627EA3" w:rsidRDefault="00627EA3" w:rsidP="006479DF">
      <w:pPr>
        <w:rPr>
          <w:del w:id="111" w:author="Autor"/>
        </w:rPr>
      </w:pPr>
    </w:p>
    <w:p w14:paraId="0E9BE31A" w14:textId="77777777" w:rsidR="00C56358" w:rsidRDefault="00C56358">
      <w:pPr>
        <w:spacing w:after="200" w:line="276" w:lineRule="auto"/>
        <w:rPr>
          <w:del w:id="112" w:author="Autor"/>
        </w:rPr>
      </w:pPr>
      <w:del w:id="113" w:author="Autor">
        <w:r>
          <w:br w:type="page"/>
        </w:r>
      </w:del>
    </w:p>
    <w:p w14:paraId="0D6406B5" w14:textId="77777777" w:rsidR="00627EA3" w:rsidRDefault="00627EA3" w:rsidP="006479DF">
      <w:pPr>
        <w:rPr>
          <w:del w:id="114" w:author="Autor"/>
        </w:rPr>
      </w:pPr>
    </w:p>
    <w:p w14:paraId="51621250" w14:textId="77777777" w:rsidR="00B660B0" w:rsidRDefault="00B660B0">
      <w:pPr>
        <w:spacing w:after="200" w:line="276" w:lineRule="auto"/>
        <w:rPr>
          <w:del w:id="115" w:author="Autor"/>
        </w:rPr>
      </w:pP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8"/>
        <w:gridCol w:w="21"/>
        <w:gridCol w:w="853"/>
        <w:gridCol w:w="1546"/>
        <w:gridCol w:w="2837"/>
        <w:gridCol w:w="8"/>
        <w:gridCol w:w="567"/>
        <w:gridCol w:w="567"/>
        <w:gridCol w:w="713"/>
        <w:gridCol w:w="1133"/>
        <w:gridCol w:w="12"/>
        <w:tblGridChange w:id="116">
          <w:tblGrid>
            <w:gridCol w:w="838"/>
            <w:gridCol w:w="21"/>
            <w:gridCol w:w="853"/>
            <w:gridCol w:w="1546"/>
            <w:gridCol w:w="2837"/>
            <w:gridCol w:w="8"/>
            <w:gridCol w:w="567"/>
            <w:gridCol w:w="567"/>
            <w:gridCol w:w="713"/>
            <w:gridCol w:w="1133"/>
            <w:gridCol w:w="12"/>
          </w:tblGrid>
        </w:tblGridChange>
      </w:tblGrid>
      <w:tr w:rsidR="00B660B0" w:rsidRPr="00B5079A" w14:paraId="43BE837D" w14:textId="77777777" w:rsidTr="00675C58">
        <w:trPr>
          <w:trHeight w:val="645"/>
        </w:trPr>
        <w:tc>
          <w:tcPr>
            <w:tcW w:w="9095" w:type="dxa"/>
            <w:gridSpan w:val="11"/>
            <w:shd w:val="clear" w:color="000000" w:fill="5F497A" w:themeFill="accent4" w:themeFillShade="BF"/>
            <w:vAlign w:val="center"/>
            <w:hideMark/>
          </w:tcPr>
          <w:p w14:paraId="128998FB" w14:textId="77777777" w:rsidR="00B660B0" w:rsidRPr="00B5079A" w:rsidRDefault="00B660B0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11"/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- KZ 3</w:t>
            </w:r>
          </w:p>
        </w:tc>
      </w:tr>
      <w:tr w:rsidR="00B660B0" w:rsidRPr="00B5079A" w14:paraId="3B6F141C" w14:textId="77777777" w:rsidTr="00675C58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14:paraId="7EC735FD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B660B0" w:rsidRPr="00B5079A" w14:paraId="496A8CEB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2F6350E9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7" w:type="dxa"/>
            <w:gridSpan w:val="7"/>
            <w:vAlign w:val="center"/>
            <w:hideMark/>
          </w:tcPr>
          <w:p w14:paraId="1023D337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AB4B75" w:rsidRPr="00B5079A" w14:paraId="34E45EA9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</w:tcPr>
          <w:p w14:paraId="17ACE618" w14:textId="77777777" w:rsidR="00AB4B75" w:rsidRPr="00B5079A" w:rsidRDefault="00AB4B75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7" w:type="dxa"/>
            <w:gridSpan w:val="7"/>
            <w:vAlign w:val="center"/>
          </w:tcPr>
          <w:p w14:paraId="5F03EE93" w14:textId="77777777" w:rsidR="00AB4B75" w:rsidRPr="00B5079A" w:rsidRDefault="00AB4B75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660B0" w:rsidRPr="00B5079A" w14:paraId="596863E2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38104A65" w14:textId="77471100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>prioritnej osi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6402C5BA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0E822125" w14:textId="77777777" w:rsidTr="00675C58">
        <w:trPr>
          <w:trHeight w:val="330"/>
        </w:trPr>
        <w:tc>
          <w:tcPr>
            <w:tcW w:w="9095" w:type="dxa"/>
            <w:gridSpan w:val="11"/>
            <w:hideMark/>
          </w:tcPr>
          <w:p w14:paraId="14CCC3D9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B660B0" w:rsidRPr="00B5079A" w14:paraId="1DBCD067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313E3C98" w14:textId="2DAB68DB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ŽoP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3BA756E1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184C5BB9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6F93D103" w14:textId="77777777" w:rsidR="00B660B0" w:rsidRPr="00B5079A" w:rsidRDefault="00794FDC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B660B0"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14C658E1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0DB3CF67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44679396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5495B0FD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13601048" w14:textId="77777777" w:rsidTr="00675C58">
        <w:trPr>
          <w:trHeight w:val="330"/>
        </w:trPr>
        <w:tc>
          <w:tcPr>
            <w:tcW w:w="9095" w:type="dxa"/>
            <w:gridSpan w:val="11"/>
            <w:hideMark/>
          </w:tcPr>
          <w:p w14:paraId="46284EB3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B660B0" w:rsidRPr="00B5079A" w14:paraId="4CA0CE3B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675D592B" w14:textId="23E2702E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projektu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0332BD9C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6F565A" w:rsidRPr="00B5079A" w14:paraId="35A5C7FC" w14:textId="77777777" w:rsidTr="001F1F4D">
        <w:trPr>
          <w:trHeight w:val="330"/>
          <w:del w:id="120" w:author="Autor"/>
        </w:trPr>
        <w:tc>
          <w:tcPr>
            <w:tcW w:w="3258" w:type="dxa"/>
            <w:gridSpan w:val="4"/>
            <w:vAlign w:val="center"/>
          </w:tcPr>
          <w:p w14:paraId="3A65689F" w14:textId="77777777" w:rsidR="006F565A" w:rsidRPr="00B5079A" w:rsidRDefault="006F565A" w:rsidP="007C0184">
            <w:pPr>
              <w:rPr>
                <w:del w:id="121" w:author="Autor"/>
                <w:rFonts w:ascii="Arial Narrow" w:hAnsi="Arial Narrow"/>
                <w:color w:val="000000"/>
                <w:sz w:val="20"/>
                <w:szCs w:val="20"/>
              </w:rPr>
            </w:pPr>
            <w:del w:id="122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Kód projektu v ITMS2014+ poskytnutého predfinancovania</w:delText>
              </w:r>
            </w:del>
          </w:p>
        </w:tc>
        <w:tc>
          <w:tcPr>
            <w:tcW w:w="5837" w:type="dxa"/>
            <w:gridSpan w:val="7"/>
            <w:vAlign w:val="center"/>
          </w:tcPr>
          <w:p w14:paraId="5F6B6245" w14:textId="77777777" w:rsidR="006F565A" w:rsidRPr="00B5079A" w:rsidRDefault="006F565A" w:rsidP="003244EF">
            <w:pPr>
              <w:rPr>
                <w:del w:id="123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660B0" w:rsidRPr="00B5079A" w14:paraId="0AD283E0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50148EFE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3FBE83C9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5F4FCA74" w14:textId="77777777" w:rsidTr="00675C58">
        <w:trPr>
          <w:trHeight w:val="382"/>
        </w:trPr>
        <w:tc>
          <w:tcPr>
            <w:tcW w:w="3258" w:type="dxa"/>
            <w:gridSpan w:val="4"/>
            <w:vAlign w:val="center"/>
            <w:hideMark/>
          </w:tcPr>
          <w:p w14:paraId="4919D149" w14:textId="2904A2C7" w:rsidR="00B660B0" w:rsidRPr="00B5079A" w:rsidRDefault="00B660B0" w:rsidP="00B1112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r w:rsidR="00A5426A">
              <w:rPr>
                <w:rFonts w:ascii="Arial Narrow" w:hAnsi="Arial Narrow"/>
                <w:color w:val="000000"/>
                <w:sz w:val="20"/>
                <w:szCs w:val="20"/>
              </w:rPr>
              <w:t>Zmluv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y o  NFP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7E7EBE19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6F99BC04" w14:textId="77777777" w:rsidTr="00675C58">
        <w:trPr>
          <w:trHeight w:val="765"/>
        </w:trPr>
        <w:tc>
          <w:tcPr>
            <w:tcW w:w="3258" w:type="dxa"/>
            <w:gridSpan w:val="4"/>
            <w:vAlign w:val="center"/>
            <w:hideMark/>
          </w:tcPr>
          <w:p w14:paraId="1316AA45" w14:textId="77777777" w:rsidR="00410D30" w:rsidRPr="00B5079A" w:rsidRDefault="00B660B0" w:rsidP="007E172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678EE2A5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53453E21" w14:textId="77777777" w:rsidTr="00675C58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14:paraId="77CECAC1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B660B0" w:rsidRPr="00B5079A" w14:paraId="1A5CC947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226D671C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5A195EF5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660B0">
              <w:rPr>
                <w:rFonts w:ascii="Arial Narrow" w:hAnsi="Arial Narrow"/>
                <w:color w:val="000000"/>
                <w:sz w:val="20"/>
                <w:szCs w:val="20"/>
              </w:rPr>
              <w:t>Žiadosť o platbu - zúčtovanie predfinancovania</w:t>
            </w:r>
          </w:p>
        </w:tc>
      </w:tr>
      <w:tr w:rsidR="003E7A8E" w:rsidRPr="00B5079A" w14:paraId="48329FC6" w14:textId="77777777" w:rsidTr="00675C58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74A26E53" w14:textId="77777777" w:rsidR="003E7A8E" w:rsidRPr="00B5079A" w:rsidRDefault="003E7A8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166F5593" w14:textId="77777777" w:rsidR="003E7A8E" w:rsidRPr="00B5079A" w:rsidRDefault="003E7A8E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3E7A8E"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 w:rsidRPr="003E7A8E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</w:t>
            </w:r>
          </w:p>
        </w:tc>
      </w:tr>
      <w:tr w:rsidR="003E7A8E" w:rsidRPr="00B5079A" w14:paraId="7AD28FD8" w14:textId="77777777" w:rsidTr="00675C58">
        <w:trPr>
          <w:trHeight w:val="330"/>
        </w:trPr>
        <w:tc>
          <w:tcPr>
            <w:tcW w:w="9095" w:type="dxa"/>
            <w:gridSpan w:val="11"/>
            <w:shd w:val="clear" w:color="auto" w:fill="5F497A" w:themeFill="accent4" w:themeFillShade="BF"/>
            <w:vAlign w:val="center"/>
            <w:hideMark/>
          </w:tcPr>
          <w:p w14:paraId="592851AF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660B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 platbu - zúčtovanie predfinancovania</w:t>
            </w:r>
          </w:p>
        </w:tc>
      </w:tr>
      <w:tr w:rsidR="001A775D" w:rsidRPr="00B5079A" w14:paraId="7F1369A0" w14:textId="77777777" w:rsidTr="001A775D">
        <w:trPr>
          <w:trHeight w:val="330"/>
        </w:trPr>
        <w:tc>
          <w:tcPr>
            <w:tcW w:w="859" w:type="dxa"/>
            <w:gridSpan w:val="2"/>
            <w:shd w:val="clear" w:color="auto" w:fill="5F497A" w:themeFill="accent4" w:themeFillShade="BF"/>
            <w:vAlign w:val="center"/>
            <w:hideMark/>
          </w:tcPr>
          <w:p w14:paraId="7AE55989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6" w:type="dxa"/>
            <w:gridSpan w:val="3"/>
            <w:shd w:val="clear" w:color="auto" w:fill="5F497A" w:themeFill="accent4" w:themeFillShade="BF"/>
            <w:vAlign w:val="center"/>
            <w:hideMark/>
          </w:tcPr>
          <w:p w14:paraId="4BA8D794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5" w:type="dxa"/>
            <w:gridSpan w:val="2"/>
            <w:shd w:val="clear" w:color="auto" w:fill="5F497A" w:themeFill="accent4" w:themeFillShade="BF"/>
            <w:vAlign w:val="center"/>
            <w:hideMark/>
          </w:tcPr>
          <w:p w14:paraId="27631784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1F89F91F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</w:tcPr>
          <w:p w14:paraId="0B26EFC2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5" w:type="dxa"/>
            <w:gridSpan w:val="2"/>
            <w:shd w:val="clear" w:color="auto" w:fill="5F497A" w:themeFill="accent4" w:themeFillShade="BF"/>
            <w:vAlign w:val="center"/>
            <w:hideMark/>
          </w:tcPr>
          <w:p w14:paraId="6FC8A29E" w14:textId="33F5DCFF" w:rsidR="003E7A8E" w:rsidRPr="00B5079A" w:rsidRDefault="003E7A8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24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125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1A775D" w14:paraId="3F5FB05C" w14:textId="77777777" w:rsidTr="001A775D">
        <w:trPr>
          <w:gridAfter w:val="1"/>
          <w:wAfter w:w="12" w:type="dxa"/>
          <w:trHeight w:val="300"/>
        </w:trPr>
        <w:tc>
          <w:tcPr>
            <w:tcW w:w="838" w:type="dxa"/>
            <w:shd w:val="clear" w:color="000000" w:fill="B1A0C7"/>
            <w:vAlign w:val="center"/>
            <w:hideMark/>
          </w:tcPr>
          <w:p w14:paraId="26C8246D" w14:textId="77777777" w:rsidR="001456C1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5"/>
            <w:shd w:val="clear" w:color="000000" w:fill="B1A0C7"/>
            <w:vAlign w:val="center"/>
            <w:hideMark/>
          </w:tcPr>
          <w:p w14:paraId="672A2277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56792A43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01572FEC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08D63393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shd w:val="clear" w:color="000000" w:fill="B1A0C7"/>
            <w:vAlign w:val="center"/>
            <w:hideMark/>
          </w:tcPr>
          <w:p w14:paraId="1C8542C8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14:paraId="7E1C21A6" w14:textId="77777777" w:rsidTr="00675C58">
        <w:trPr>
          <w:gridAfter w:val="1"/>
          <w:wAfter w:w="12" w:type="dxa"/>
          <w:trHeight w:val="1203"/>
        </w:trPr>
        <w:tc>
          <w:tcPr>
            <w:tcW w:w="838" w:type="dxa"/>
            <w:vAlign w:val="center"/>
            <w:hideMark/>
          </w:tcPr>
          <w:p w14:paraId="54FD965F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1F7E8DAF" w14:textId="2A973FE8" w:rsidR="001456C1" w:rsidRDefault="001456C1" w:rsidP="00503240">
            <w:pPr>
              <w:rPr>
                <w:color w:val="000000"/>
                <w:sz w:val="20"/>
                <w:szCs w:val="20"/>
              </w:rPr>
            </w:pPr>
            <w:r w:rsidRPr="004E4A29">
              <w:rPr>
                <w:sz w:val="20"/>
              </w:rPr>
              <w:t>Sú údaje v ŽoP predloženej cez verejný portál identické s údajmi, ktoré sú uvedené v tlačenej verzii ŽoP</w:t>
            </w:r>
            <w:r w:rsidR="00503240" w:rsidRPr="004E4A29">
              <w:rPr>
                <w:sz w:val="20"/>
              </w:rPr>
              <w:t xml:space="preserve">? </w:t>
            </w:r>
            <w:r w:rsidR="00503240" w:rsidRPr="000D1F76">
              <w:rPr>
                <w:sz w:val="20"/>
              </w:rPr>
              <w:t>(</w:t>
            </w:r>
            <w:r w:rsidR="00E83484" w:rsidRPr="000D1F76">
              <w:rPr>
                <w:sz w:val="20"/>
              </w:rPr>
              <w:t xml:space="preserve">V prípade, ak sa ŽoP </w:t>
            </w:r>
            <w:r w:rsidR="00E83484" w:rsidRPr="00D52705">
              <w:rPr>
                <w:sz w:val="20"/>
                <w:szCs w:val="20"/>
              </w:rPr>
              <w:t xml:space="preserve">predkladá </w:t>
            </w:r>
            <w:r w:rsidR="00E83484">
              <w:rPr>
                <w:sz w:val="20"/>
                <w:szCs w:val="20"/>
              </w:rPr>
              <w:t>prostredníctvom elektronického podania priamo</w:t>
            </w:r>
            <w:r w:rsidR="00E83484" w:rsidRPr="000D1F76">
              <w:rPr>
                <w:sz w:val="20"/>
              </w:rPr>
              <w:t xml:space="preserve"> cez verejný portál ITMS 2014+, túto</w:t>
            </w:r>
            <w:r w:rsidR="00E83484" w:rsidRPr="00640099">
              <w:rPr>
                <w:sz w:val="20"/>
              </w:rPr>
              <w:t xml:space="preserve"> skutočnosť RO nekontroluje.</w:t>
            </w:r>
            <w:r w:rsidR="00503240" w:rsidRPr="00640099">
              <w:rPr>
                <w:sz w:val="20"/>
              </w:rPr>
              <w:t xml:space="preserve">) </w:t>
            </w:r>
          </w:p>
        </w:tc>
        <w:tc>
          <w:tcPr>
            <w:tcW w:w="567" w:type="dxa"/>
            <w:vAlign w:val="center"/>
            <w:hideMark/>
          </w:tcPr>
          <w:p w14:paraId="550E3DE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E68A94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0328F5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1EB0C256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79DB5D44" w14:textId="77777777" w:rsidTr="00675C58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14:paraId="1843D74A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7DA700A1" w14:textId="077B78A8" w:rsidR="001456C1" w:rsidRPr="004E4A29" w:rsidRDefault="001456C1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>Je identifikácia prijímateľa/partnera a projektu zhodná s údajmi v</w:t>
            </w:r>
            <w:r w:rsidR="00B1112A">
              <w:rPr>
                <w:rFonts w:ascii="Times New Roman" w:hAnsi="Times New Roman"/>
                <w:sz w:val="20"/>
              </w:rPr>
              <w:t> </w:t>
            </w:r>
            <w:r w:rsidR="00A5426A">
              <w:rPr>
                <w:rFonts w:ascii="Times New Roman" w:hAnsi="Times New Roman"/>
                <w:sz w:val="20"/>
              </w:rPr>
              <w:t>Zmluv</w:t>
            </w:r>
            <w:r w:rsidRPr="0024400F">
              <w:rPr>
                <w:rFonts w:ascii="Times New Roman" w:hAnsi="Times New Roman"/>
                <w:sz w:val="20"/>
              </w:rPr>
              <w:t>e</w:t>
            </w:r>
            <w:r w:rsidR="00B1112A">
              <w:rPr>
                <w:rFonts w:ascii="Times New Roman" w:hAnsi="Times New Roman"/>
                <w:sz w:val="20"/>
              </w:rPr>
              <w:t xml:space="preserve"> o NFP</w:t>
            </w:r>
            <w:r w:rsidRPr="0024400F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0AD01D06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CF61E7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8FB5FF2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1E9CA10E" w14:textId="77777777"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14:paraId="62628A16" w14:textId="77777777" w:rsidTr="00C01069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2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12" w:type="dxa"/>
          <w:trHeight w:val="939"/>
          <w:trPrChange w:id="127" w:author="Autor">
            <w:trPr>
              <w:gridAfter w:val="1"/>
              <w:wAfter w:w="12" w:type="dxa"/>
              <w:trHeight w:val="510"/>
            </w:trPr>
          </w:trPrChange>
        </w:trPr>
        <w:tc>
          <w:tcPr>
            <w:tcW w:w="838" w:type="dxa"/>
            <w:vAlign w:val="center"/>
            <w:hideMark/>
            <w:tcPrChange w:id="128" w:author="Autor">
              <w:tcPr>
                <w:tcW w:w="838" w:type="dxa"/>
                <w:vAlign w:val="center"/>
                <w:hideMark/>
              </w:tcPr>
            </w:tcPrChange>
          </w:tcPr>
          <w:p w14:paraId="65009FE0" w14:textId="11B757D6" w:rsidR="001456C1" w:rsidRDefault="001456C1" w:rsidP="001E4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1E431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65" w:type="dxa"/>
            <w:gridSpan w:val="5"/>
            <w:vAlign w:val="center"/>
            <w:hideMark/>
            <w:tcPrChange w:id="129" w:author="Autor">
              <w:tcPr>
                <w:tcW w:w="5265" w:type="dxa"/>
                <w:gridSpan w:val="5"/>
                <w:vAlign w:val="center"/>
                <w:hideMark/>
              </w:tcPr>
            </w:tcPrChange>
          </w:tcPr>
          <w:p w14:paraId="64023E19" w14:textId="7A2C034A" w:rsidR="001456C1" w:rsidRPr="00C01069" w:rsidRDefault="001456C1" w:rsidP="00C01069">
            <w:pPr>
              <w:rPr>
                <w:color w:val="000000"/>
                <w:sz w:val="20"/>
                <w:rPrChange w:id="130" w:author="Autor">
                  <w:rPr>
                    <w:sz w:val="20"/>
                  </w:rPr>
                </w:rPrChange>
              </w:rPr>
              <w:pPrChange w:id="131" w:author="Autor">
                <w:pPr>
                  <w:pStyle w:val="Default"/>
                </w:pPr>
              </w:pPrChange>
            </w:pPr>
            <w:moveToRangeStart w:id="132" w:author="Autor" w:name="move7437383"/>
            <w:moveTo w:id="133" w:author="Autor">
              <w:r w:rsidRPr="004E4A29">
                <w:rPr>
                  <w:sz w:val="20"/>
                </w:rPr>
                <w:t>Je ŽoP spracovaná na predpísanom formulári, vyplnená vo všetkých povinných poliach v súlade s platnými pokynmi k vypĺňaniu ŽoP</w:t>
              </w:r>
              <w:r w:rsidR="00503240" w:rsidRPr="004E4A29">
                <w:rPr>
                  <w:sz w:val="20"/>
                </w:rPr>
                <w:t xml:space="preserve">? </w:t>
              </w:r>
            </w:moveTo>
            <w:moveToRangeEnd w:id="132"/>
            <w:del w:id="134" w:author="Autor">
              <w:r w:rsidRPr="0024400F">
                <w:rPr>
                  <w:sz w:val="20"/>
                </w:rPr>
                <w:delText xml:space="preserve">Je identifikačný údaj banky a číslo účtu vo forme IBAN zhodný s údajmi v </w:delText>
              </w:r>
              <w:r w:rsidR="00A5426A">
                <w:rPr>
                  <w:sz w:val="20"/>
                </w:rPr>
                <w:delText>Zmluv</w:delText>
              </w:r>
              <w:r w:rsidRPr="0024400F">
                <w:rPr>
                  <w:sz w:val="20"/>
                </w:rPr>
                <w:delText xml:space="preserve">e </w:delText>
              </w:r>
              <w:r w:rsidR="00B1112A">
                <w:rPr>
                  <w:sz w:val="20"/>
                </w:rPr>
                <w:delText xml:space="preserve">o NFP </w:delText>
              </w:r>
              <w:r w:rsidRPr="0024400F">
                <w:rPr>
                  <w:sz w:val="20"/>
                </w:rPr>
                <w:delText>v platnom znení?</w:delText>
              </w:r>
            </w:del>
          </w:p>
        </w:tc>
        <w:tc>
          <w:tcPr>
            <w:tcW w:w="567" w:type="dxa"/>
            <w:vAlign w:val="center"/>
            <w:hideMark/>
            <w:tcPrChange w:id="135" w:author="Autor">
              <w:tcPr>
                <w:tcW w:w="567" w:type="dxa"/>
                <w:vAlign w:val="center"/>
                <w:hideMark/>
              </w:tcPr>
            </w:tcPrChange>
          </w:tcPr>
          <w:p w14:paraId="45152A3C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36" w:author="Autor">
              <w:tcPr>
                <w:tcW w:w="567" w:type="dxa"/>
                <w:vAlign w:val="center"/>
                <w:hideMark/>
              </w:tcPr>
            </w:tcPrChange>
          </w:tcPr>
          <w:p w14:paraId="580221E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137" w:author="Autor">
              <w:tcPr>
                <w:tcW w:w="713" w:type="dxa"/>
                <w:vAlign w:val="center"/>
                <w:hideMark/>
              </w:tcPr>
            </w:tcPrChange>
          </w:tcPr>
          <w:p w14:paraId="64DA85A9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  <w:tcPrChange w:id="138" w:author="Autor">
              <w:tcPr>
                <w:tcW w:w="1133" w:type="dxa"/>
                <w:vAlign w:val="center"/>
                <w:hideMark/>
              </w:tcPr>
            </w:tcPrChange>
          </w:tcPr>
          <w:p w14:paraId="2E4684D4" w14:textId="77777777" w:rsidR="001456C1" w:rsidRPr="00C01069" w:rsidRDefault="001456C1">
            <w:pPr>
              <w:jc w:val="both"/>
              <w:rPr>
                <w:b/>
                <w:color w:val="000000"/>
                <w:rPrChange w:id="139" w:author="Autor">
                  <w:rPr>
                    <w:b/>
                    <w:color w:val="000000"/>
                    <w:sz w:val="20"/>
                  </w:rPr>
                </w:rPrChange>
              </w:rPr>
            </w:pPr>
            <w:r w:rsidRPr="00C01069">
              <w:rPr>
                <w:b/>
                <w:color w:val="000000"/>
                <w:rPrChange w:id="140" w:author="Autor">
                  <w:rPr>
                    <w:b/>
                    <w:color w:val="000000"/>
                    <w:sz w:val="20"/>
                  </w:rPr>
                </w:rPrChange>
              </w:rPr>
              <w:t> </w:t>
            </w:r>
          </w:p>
        </w:tc>
      </w:tr>
      <w:tr w:rsidR="001456C1" w14:paraId="09ADC65F" w14:textId="77777777" w:rsidTr="00C01069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4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12" w:type="dxa"/>
          <w:trHeight w:val="510"/>
          <w:trPrChange w:id="142" w:author="Autor">
            <w:trPr>
              <w:gridAfter w:val="1"/>
              <w:wAfter w:w="12" w:type="dxa"/>
              <w:trHeight w:val="939"/>
            </w:trPr>
          </w:trPrChange>
        </w:trPr>
        <w:tc>
          <w:tcPr>
            <w:tcW w:w="838" w:type="dxa"/>
            <w:vAlign w:val="center"/>
            <w:hideMark/>
            <w:tcPrChange w:id="143" w:author="Autor">
              <w:tcPr>
                <w:tcW w:w="838" w:type="dxa"/>
                <w:vAlign w:val="center"/>
                <w:hideMark/>
              </w:tcPr>
            </w:tcPrChange>
          </w:tcPr>
          <w:p w14:paraId="79585C5C" w14:textId="23C9FC08" w:rsidR="001456C1" w:rsidRDefault="001E4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</w:t>
            </w:r>
          </w:p>
        </w:tc>
        <w:tc>
          <w:tcPr>
            <w:tcW w:w="5265" w:type="dxa"/>
            <w:gridSpan w:val="5"/>
            <w:vAlign w:val="center"/>
            <w:hideMark/>
            <w:tcPrChange w:id="144" w:author="Autor">
              <w:tcPr>
                <w:tcW w:w="5265" w:type="dxa"/>
                <w:gridSpan w:val="5"/>
                <w:vAlign w:val="center"/>
                <w:hideMark/>
              </w:tcPr>
            </w:tcPrChange>
          </w:tcPr>
          <w:p w14:paraId="4DDC249D" w14:textId="05873A3A" w:rsidR="001456C1" w:rsidRDefault="001456C1">
            <w:pPr>
              <w:rPr>
                <w:color w:val="000000"/>
                <w:sz w:val="20"/>
                <w:szCs w:val="20"/>
              </w:rPr>
            </w:pPr>
            <w:ins w:id="145" w:author="Autor">
              <w:r>
                <w:rPr>
                  <w:color w:val="000000"/>
                  <w:sz w:val="20"/>
                  <w:szCs w:val="20"/>
                </w:rPr>
                <w:t xml:space="preserve">Sú deklarované výdavky oprávnené vzhľadom na časovú oprávnenosť uvedenú v zmysle </w:t>
              </w:r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>
                <w:rPr>
                  <w:color w:val="000000"/>
                  <w:sz w:val="20"/>
                  <w:szCs w:val="20"/>
                </w:rPr>
                <w:t>y</w:t>
              </w:r>
              <w:r w:rsidR="00F8414E">
                <w:rPr>
                  <w:color w:val="000000"/>
                  <w:sz w:val="20"/>
                  <w:szCs w:val="20"/>
                </w:rPr>
                <w:t xml:space="preserve"> o NFP</w:t>
              </w:r>
              <w:r>
                <w:rPr>
                  <w:color w:val="000000"/>
                  <w:sz w:val="20"/>
                  <w:szCs w:val="20"/>
                </w:rPr>
                <w:t>?</w:t>
              </w:r>
            </w:ins>
            <w:moveFromRangeStart w:id="146" w:author="Autor" w:name="move7437383"/>
            <w:moveFrom w:id="147" w:author="Autor">
              <w:r w:rsidRPr="004E4A29">
                <w:rPr>
                  <w:sz w:val="20"/>
                </w:rPr>
                <w:t>Je ŽoP spracovaná na predpísanom formulári, vyplnená vo všetkých povinných poliach v súlade s platnými pokynmi k vypĺňaniu ŽoP</w:t>
              </w:r>
              <w:r w:rsidR="00503240" w:rsidRPr="004E4A29">
                <w:rPr>
                  <w:sz w:val="20"/>
                </w:rPr>
                <w:t xml:space="preserve">? </w:t>
              </w:r>
            </w:moveFrom>
            <w:moveFromRangeEnd w:id="146"/>
          </w:p>
        </w:tc>
        <w:tc>
          <w:tcPr>
            <w:tcW w:w="567" w:type="dxa"/>
            <w:vAlign w:val="center"/>
            <w:hideMark/>
            <w:tcPrChange w:id="148" w:author="Autor">
              <w:tcPr>
                <w:tcW w:w="567" w:type="dxa"/>
                <w:vAlign w:val="center"/>
                <w:hideMark/>
              </w:tcPr>
            </w:tcPrChange>
          </w:tcPr>
          <w:p w14:paraId="11758A28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49" w:author="Autor">
              <w:tcPr>
                <w:tcW w:w="567" w:type="dxa"/>
                <w:vAlign w:val="center"/>
                <w:hideMark/>
              </w:tcPr>
            </w:tcPrChange>
          </w:tcPr>
          <w:p w14:paraId="6541E251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150" w:author="Autor">
              <w:tcPr>
                <w:tcW w:w="713" w:type="dxa"/>
                <w:vAlign w:val="center"/>
                <w:hideMark/>
              </w:tcPr>
            </w:tcPrChange>
          </w:tcPr>
          <w:p w14:paraId="2B9429B3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  <w:tcPrChange w:id="151" w:author="Autor">
              <w:tcPr>
                <w:tcW w:w="1133" w:type="dxa"/>
                <w:vAlign w:val="center"/>
                <w:hideMark/>
              </w:tcPr>
            </w:tcPrChange>
          </w:tcPr>
          <w:p w14:paraId="6E107D8F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6A754DFB" w14:textId="77777777" w:rsidTr="00C01069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5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12" w:type="dxa"/>
          <w:trHeight w:val="411"/>
          <w:trPrChange w:id="153" w:author="Autor">
            <w:trPr>
              <w:gridAfter w:val="1"/>
              <w:wAfter w:w="12" w:type="dxa"/>
              <w:trHeight w:val="510"/>
            </w:trPr>
          </w:trPrChange>
        </w:trPr>
        <w:tc>
          <w:tcPr>
            <w:tcW w:w="838" w:type="dxa"/>
            <w:vAlign w:val="center"/>
            <w:hideMark/>
            <w:tcPrChange w:id="154" w:author="Autor">
              <w:tcPr>
                <w:tcW w:w="838" w:type="dxa"/>
                <w:vAlign w:val="center"/>
                <w:hideMark/>
              </w:tcPr>
            </w:tcPrChange>
          </w:tcPr>
          <w:p w14:paraId="6A9FE1E2" w14:textId="113B0207" w:rsidR="001456C1" w:rsidRDefault="001E4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65" w:type="dxa"/>
            <w:gridSpan w:val="5"/>
            <w:vAlign w:val="center"/>
            <w:hideMark/>
            <w:tcPrChange w:id="155" w:author="Autor">
              <w:tcPr>
                <w:tcW w:w="5265" w:type="dxa"/>
                <w:gridSpan w:val="5"/>
                <w:vAlign w:val="center"/>
                <w:hideMark/>
              </w:tcPr>
            </w:tcPrChange>
          </w:tcPr>
          <w:p w14:paraId="12A97DDC" w14:textId="2FD17ECA" w:rsidR="001456C1" w:rsidRDefault="001456C1" w:rsidP="00C01069">
            <w:pPr>
              <w:jc w:val="both"/>
              <w:rPr>
                <w:color w:val="000000"/>
                <w:sz w:val="20"/>
                <w:szCs w:val="20"/>
              </w:rPr>
              <w:pPrChange w:id="156" w:author="Autor">
                <w:pPr/>
              </w:pPrChange>
            </w:pPr>
            <w:moveToRangeStart w:id="157" w:author="Autor" w:name="move7437384"/>
            <w:moveTo w:id="158" w:author="Autor">
              <w:r>
                <w:rPr>
                  <w:color w:val="000000"/>
                  <w:sz w:val="20"/>
                  <w:szCs w:val="20"/>
                </w:rPr>
                <w:t xml:space="preserve">Bola vykonaná, alebo sa vykonáva v súvislosti s predloženou ŽoP </w:t>
              </w:r>
              <w:r w:rsidR="00037BF1">
                <w:rPr>
                  <w:color w:val="000000"/>
                  <w:sz w:val="20"/>
                  <w:szCs w:val="20"/>
                </w:rPr>
                <w:t xml:space="preserve"> </w:t>
              </w:r>
              <w:r w:rsidR="001F1F4D">
                <w:rPr>
                  <w:color w:val="000000"/>
                  <w:sz w:val="20"/>
                  <w:szCs w:val="20"/>
                </w:rPr>
                <w:t xml:space="preserve"> základná </w:t>
              </w:r>
              <w:r>
                <w:rPr>
                  <w:color w:val="000000"/>
                  <w:sz w:val="20"/>
                  <w:szCs w:val="20"/>
                </w:rPr>
                <w:t xml:space="preserve"> </w:t>
              </w:r>
              <w:r w:rsidR="001A14F5">
                <w:rPr>
                  <w:color w:val="000000"/>
                  <w:sz w:val="20"/>
                  <w:szCs w:val="20"/>
                </w:rPr>
                <w:t>finančná</w:t>
              </w:r>
              <w:r>
                <w:rPr>
                  <w:color w:val="000000"/>
                  <w:sz w:val="20"/>
                  <w:szCs w:val="20"/>
                </w:rPr>
                <w:t xml:space="preserve"> kontrola podľa §</w:t>
              </w:r>
              <w:r w:rsidR="00037BF1">
                <w:rPr>
                  <w:color w:val="000000"/>
                  <w:sz w:val="20"/>
                  <w:szCs w:val="20"/>
                </w:rPr>
                <w:t xml:space="preserve"> </w:t>
              </w:r>
              <w:r w:rsidR="001F1F4D">
                <w:rPr>
                  <w:color w:val="000000"/>
                  <w:sz w:val="20"/>
                  <w:szCs w:val="20"/>
                </w:rPr>
                <w:t>7</w:t>
              </w:r>
              <w:r>
                <w:rPr>
                  <w:color w:val="000000"/>
                  <w:sz w:val="20"/>
                  <w:szCs w:val="20"/>
                </w:rPr>
                <w:t xml:space="preserve"> zákona č.</w:t>
              </w:r>
              <w:r w:rsidR="00FE54D3">
                <w:rPr>
                  <w:color w:val="000000"/>
                  <w:sz w:val="20"/>
                  <w:szCs w:val="20"/>
                </w:rPr>
                <w:t xml:space="preserve"> </w:t>
              </w:r>
              <w:r w:rsidR="001F1F4D">
                <w:rPr>
                  <w:color w:val="000000"/>
                  <w:sz w:val="20"/>
                  <w:szCs w:val="20"/>
                </w:rPr>
                <w:t>357</w:t>
              </w:r>
              <w:r>
                <w:rPr>
                  <w:color w:val="000000"/>
                  <w:sz w:val="20"/>
                  <w:szCs w:val="20"/>
                </w:rPr>
                <w:t>/20</w:t>
              </w:r>
              <w:r w:rsidR="001F1F4D">
                <w:rPr>
                  <w:color w:val="000000"/>
                  <w:sz w:val="20"/>
                  <w:szCs w:val="20"/>
                </w:rPr>
                <w:t>15</w:t>
              </w:r>
              <w:r>
                <w:rPr>
                  <w:color w:val="000000"/>
                  <w:sz w:val="20"/>
                  <w:szCs w:val="20"/>
                </w:rPr>
                <w:t xml:space="preserve"> Z. z. o finančnej kontrole a  audite a o zmene a doplnení niektorých zákonov</w:t>
              </w:r>
              <w:r w:rsidR="00A86F82">
                <w:rPr>
                  <w:color w:val="000000"/>
                  <w:sz w:val="20"/>
                  <w:szCs w:val="20"/>
                </w:rPr>
                <w:t xml:space="preserve"> v platnom znení</w:t>
              </w:r>
              <w:r>
                <w:rPr>
                  <w:color w:val="000000"/>
                  <w:sz w:val="20"/>
                  <w:szCs w:val="20"/>
                </w:rPr>
                <w:t xml:space="preserve">? </w:t>
              </w:r>
            </w:moveTo>
            <w:moveToRangeEnd w:id="157"/>
            <w:del w:id="159" w:author="Autor">
              <w:r>
                <w:rPr>
                  <w:color w:val="000000"/>
                  <w:sz w:val="20"/>
                  <w:szCs w:val="20"/>
                </w:rPr>
                <w:delText xml:space="preserve">Sú nárokované finančné prostriedky/ deklarované výdavky oprávnené vzhľadom na časovú oprávnenosť uvedenú v zmysle </w:delText>
              </w:r>
              <w:r w:rsidR="00A5426A">
                <w:rPr>
                  <w:color w:val="000000"/>
                  <w:sz w:val="20"/>
                  <w:szCs w:val="20"/>
                </w:rPr>
                <w:delText>Zmluv</w:delText>
              </w:r>
              <w:r>
                <w:rPr>
                  <w:color w:val="000000"/>
                  <w:sz w:val="20"/>
                  <w:szCs w:val="20"/>
                </w:rPr>
                <w:delText>y</w:delText>
              </w:r>
              <w:r w:rsidR="00F8414E">
                <w:rPr>
                  <w:color w:val="000000"/>
                  <w:sz w:val="20"/>
                  <w:szCs w:val="20"/>
                </w:rPr>
                <w:delText xml:space="preserve"> o NFP</w:delText>
              </w:r>
              <w:r>
                <w:rPr>
                  <w:color w:val="000000"/>
                  <w:sz w:val="20"/>
                  <w:szCs w:val="20"/>
                </w:rPr>
                <w:delText>?</w:delText>
              </w:r>
            </w:del>
          </w:p>
        </w:tc>
        <w:tc>
          <w:tcPr>
            <w:tcW w:w="567" w:type="dxa"/>
            <w:vAlign w:val="center"/>
            <w:hideMark/>
            <w:tcPrChange w:id="160" w:author="Autor">
              <w:tcPr>
                <w:tcW w:w="567" w:type="dxa"/>
                <w:vAlign w:val="center"/>
                <w:hideMark/>
              </w:tcPr>
            </w:tcPrChange>
          </w:tcPr>
          <w:p w14:paraId="0B4E23D6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61" w:author="Autor">
              <w:tcPr>
                <w:tcW w:w="567" w:type="dxa"/>
                <w:vAlign w:val="center"/>
                <w:hideMark/>
              </w:tcPr>
            </w:tcPrChange>
          </w:tcPr>
          <w:p w14:paraId="4FC18416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162" w:author="Autor">
              <w:tcPr>
                <w:tcW w:w="713" w:type="dxa"/>
                <w:vAlign w:val="center"/>
                <w:hideMark/>
              </w:tcPr>
            </w:tcPrChange>
          </w:tcPr>
          <w:p w14:paraId="4DF5147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  <w:tcPrChange w:id="163" w:author="Autor">
              <w:tcPr>
                <w:tcW w:w="1133" w:type="dxa"/>
                <w:vAlign w:val="center"/>
                <w:hideMark/>
              </w:tcPr>
            </w:tcPrChange>
          </w:tcPr>
          <w:p w14:paraId="4E1DDB5D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1937E774" w14:textId="77777777" w:rsidTr="00C01069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6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12" w:type="dxa"/>
          <w:trHeight w:val="721"/>
          <w:trPrChange w:id="165" w:author="Autor">
            <w:trPr>
              <w:gridAfter w:val="1"/>
              <w:wAfter w:w="12" w:type="dxa"/>
              <w:trHeight w:val="411"/>
            </w:trPr>
          </w:trPrChange>
        </w:trPr>
        <w:tc>
          <w:tcPr>
            <w:tcW w:w="838" w:type="dxa"/>
            <w:vAlign w:val="center"/>
            <w:hideMark/>
            <w:tcPrChange w:id="166" w:author="Autor">
              <w:tcPr>
                <w:tcW w:w="838" w:type="dxa"/>
                <w:vAlign w:val="center"/>
                <w:hideMark/>
              </w:tcPr>
            </w:tcPrChange>
          </w:tcPr>
          <w:p w14:paraId="313D962A" w14:textId="1FD41FF0" w:rsidR="001456C1" w:rsidRDefault="001E4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65" w:type="dxa"/>
            <w:gridSpan w:val="5"/>
            <w:vAlign w:val="center"/>
            <w:hideMark/>
            <w:tcPrChange w:id="167" w:author="Autor">
              <w:tcPr>
                <w:tcW w:w="5265" w:type="dxa"/>
                <w:gridSpan w:val="5"/>
                <w:vAlign w:val="center"/>
                <w:hideMark/>
              </w:tcPr>
            </w:tcPrChange>
          </w:tcPr>
          <w:p w14:paraId="22B68607" w14:textId="12F9DC4F" w:rsidR="001456C1" w:rsidRDefault="001456C1" w:rsidP="00C01069">
            <w:pPr>
              <w:rPr>
                <w:color w:val="000000"/>
                <w:sz w:val="20"/>
                <w:szCs w:val="20"/>
              </w:rPr>
              <w:pPrChange w:id="168" w:author="Autor">
                <w:pPr>
                  <w:jc w:val="both"/>
                </w:pPr>
              </w:pPrChange>
            </w:pPr>
            <w:moveToRangeStart w:id="169" w:author="Autor" w:name="move7437385"/>
            <w:moveTo w:id="170" w:author="Autor">
              <w:r w:rsidRPr="004E4A29">
                <w:rPr>
                  <w:sz w:val="20"/>
                </w:rPr>
                <w:t>Je ŽoP podpísaná štatutárnym orgánom prijímateľa alebo ním poverenou osobou</w:t>
              </w:r>
              <w:r w:rsidR="00DE2405" w:rsidRPr="004E4A29">
                <w:rPr>
                  <w:sz w:val="20"/>
                </w:rPr>
                <w:t xml:space="preserve">? </w:t>
              </w:r>
            </w:moveTo>
            <w:moveFromRangeStart w:id="171" w:author="Autor" w:name="move7437384"/>
            <w:moveToRangeEnd w:id="169"/>
            <w:moveFrom w:id="172" w:author="Autor">
              <w:r>
                <w:rPr>
                  <w:color w:val="000000"/>
                  <w:sz w:val="20"/>
                  <w:szCs w:val="20"/>
                </w:rPr>
                <w:t xml:space="preserve">Bola vykonaná, alebo sa vykonáva v súvislosti s predloženou ŽoP </w:t>
              </w:r>
              <w:r w:rsidR="00037BF1">
                <w:rPr>
                  <w:color w:val="000000"/>
                  <w:sz w:val="20"/>
                  <w:szCs w:val="20"/>
                </w:rPr>
                <w:t xml:space="preserve"> </w:t>
              </w:r>
              <w:r w:rsidR="001F1F4D">
                <w:rPr>
                  <w:color w:val="000000"/>
                  <w:sz w:val="20"/>
                  <w:szCs w:val="20"/>
                </w:rPr>
                <w:t xml:space="preserve"> základná </w:t>
              </w:r>
              <w:r>
                <w:rPr>
                  <w:color w:val="000000"/>
                  <w:sz w:val="20"/>
                  <w:szCs w:val="20"/>
                </w:rPr>
                <w:t xml:space="preserve"> </w:t>
              </w:r>
              <w:r w:rsidR="001A14F5">
                <w:rPr>
                  <w:color w:val="000000"/>
                  <w:sz w:val="20"/>
                  <w:szCs w:val="20"/>
                </w:rPr>
                <w:t>finančná</w:t>
              </w:r>
              <w:r>
                <w:rPr>
                  <w:color w:val="000000"/>
                  <w:sz w:val="20"/>
                  <w:szCs w:val="20"/>
                </w:rPr>
                <w:t xml:space="preserve"> kontrola podľa §</w:t>
              </w:r>
              <w:r w:rsidR="00037BF1">
                <w:rPr>
                  <w:color w:val="000000"/>
                  <w:sz w:val="20"/>
                  <w:szCs w:val="20"/>
                </w:rPr>
                <w:t xml:space="preserve"> </w:t>
              </w:r>
              <w:r w:rsidR="001F1F4D">
                <w:rPr>
                  <w:color w:val="000000"/>
                  <w:sz w:val="20"/>
                  <w:szCs w:val="20"/>
                </w:rPr>
                <w:t>7</w:t>
              </w:r>
              <w:r>
                <w:rPr>
                  <w:color w:val="000000"/>
                  <w:sz w:val="20"/>
                  <w:szCs w:val="20"/>
                </w:rPr>
                <w:t xml:space="preserve"> zákona č.</w:t>
              </w:r>
              <w:r w:rsidR="00FE54D3">
                <w:rPr>
                  <w:color w:val="000000"/>
                  <w:sz w:val="20"/>
                  <w:szCs w:val="20"/>
                </w:rPr>
                <w:t xml:space="preserve"> </w:t>
              </w:r>
              <w:r w:rsidR="001F1F4D">
                <w:rPr>
                  <w:color w:val="000000"/>
                  <w:sz w:val="20"/>
                  <w:szCs w:val="20"/>
                </w:rPr>
                <w:t>357</w:t>
              </w:r>
              <w:r>
                <w:rPr>
                  <w:color w:val="000000"/>
                  <w:sz w:val="20"/>
                  <w:szCs w:val="20"/>
                </w:rPr>
                <w:t>/20</w:t>
              </w:r>
              <w:r w:rsidR="001F1F4D">
                <w:rPr>
                  <w:color w:val="000000"/>
                  <w:sz w:val="20"/>
                  <w:szCs w:val="20"/>
                </w:rPr>
                <w:t>15</w:t>
              </w:r>
              <w:r>
                <w:rPr>
                  <w:color w:val="000000"/>
                  <w:sz w:val="20"/>
                  <w:szCs w:val="20"/>
                </w:rPr>
                <w:t xml:space="preserve"> Z. z. o finančnej kontrole a  audite a o zmene a doplnení niektorých zákonov</w:t>
              </w:r>
              <w:r w:rsidR="00A86F82">
                <w:rPr>
                  <w:color w:val="000000"/>
                  <w:sz w:val="20"/>
                  <w:szCs w:val="20"/>
                </w:rPr>
                <w:t xml:space="preserve"> v platnom znení</w:t>
              </w:r>
              <w:r>
                <w:rPr>
                  <w:color w:val="000000"/>
                  <w:sz w:val="20"/>
                  <w:szCs w:val="20"/>
                </w:rPr>
                <w:t xml:space="preserve">? </w:t>
              </w:r>
            </w:moveFrom>
            <w:moveFromRangeEnd w:id="171"/>
          </w:p>
        </w:tc>
        <w:tc>
          <w:tcPr>
            <w:tcW w:w="567" w:type="dxa"/>
            <w:vAlign w:val="center"/>
            <w:hideMark/>
            <w:tcPrChange w:id="173" w:author="Autor">
              <w:tcPr>
                <w:tcW w:w="567" w:type="dxa"/>
                <w:vAlign w:val="center"/>
                <w:hideMark/>
              </w:tcPr>
            </w:tcPrChange>
          </w:tcPr>
          <w:p w14:paraId="4F4079EF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74" w:author="Autor">
              <w:tcPr>
                <w:tcW w:w="567" w:type="dxa"/>
                <w:vAlign w:val="center"/>
                <w:hideMark/>
              </w:tcPr>
            </w:tcPrChange>
          </w:tcPr>
          <w:p w14:paraId="779292EC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175" w:author="Autor">
              <w:tcPr>
                <w:tcW w:w="713" w:type="dxa"/>
                <w:vAlign w:val="center"/>
                <w:hideMark/>
              </w:tcPr>
            </w:tcPrChange>
          </w:tcPr>
          <w:p w14:paraId="4D1B646A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  <w:tcPrChange w:id="176" w:author="Autor">
              <w:tcPr>
                <w:tcW w:w="1133" w:type="dxa"/>
                <w:vAlign w:val="center"/>
                <w:hideMark/>
              </w:tcPr>
            </w:tcPrChange>
          </w:tcPr>
          <w:p w14:paraId="2EE819F0" w14:textId="77777777" w:rsidR="001456C1" w:rsidRPr="00C01069" w:rsidRDefault="001456C1">
            <w:pPr>
              <w:jc w:val="both"/>
              <w:rPr>
                <w:b/>
                <w:color w:val="000000"/>
                <w:sz w:val="20"/>
                <w:rPrChange w:id="177" w:author="Autor">
                  <w:rPr>
                    <w:b/>
                    <w:color w:val="000000"/>
                  </w:rPr>
                </w:rPrChange>
              </w:rPr>
            </w:pPr>
            <w:r w:rsidRPr="00C01069">
              <w:rPr>
                <w:b/>
                <w:color w:val="000000"/>
                <w:sz w:val="20"/>
                <w:rPrChange w:id="178" w:author="Autor">
                  <w:rPr>
                    <w:b/>
                    <w:color w:val="000000"/>
                  </w:rPr>
                </w:rPrChange>
              </w:rPr>
              <w:t> </w:t>
            </w:r>
          </w:p>
        </w:tc>
      </w:tr>
      <w:tr w:rsidR="001456C1" w14:paraId="602C0A84" w14:textId="77777777" w:rsidTr="00C01069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7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12" w:type="dxa"/>
          <w:trHeight w:val="300"/>
          <w:trPrChange w:id="180" w:author="Autor">
            <w:trPr>
              <w:gridAfter w:val="1"/>
              <w:wAfter w:w="12" w:type="dxa"/>
              <w:trHeight w:val="721"/>
            </w:trPr>
          </w:trPrChange>
        </w:trPr>
        <w:tc>
          <w:tcPr>
            <w:tcW w:w="838" w:type="dxa"/>
            <w:vAlign w:val="center"/>
            <w:hideMark/>
            <w:tcPrChange w:id="181" w:author="Autor">
              <w:tcPr>
                <w:tcW w:w="838" w:type="dxa"/>
                <w:vAlign w:val="center"/>
                <w:hideMark/>
              </w:tcPr>
            </w:tcPrChange>
          </w:tcPr>
          <w:p w14:paraId="10B709C3" w14:textId="4343AED3" w:rsidR="001456C1" w:rsidRDefault="001E4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5265" w:type="dxa"/>
            <w:gridSpan w:val="5"/>
            <w:vAlign w:val="center"/>
            <w:hideMark/>
            <w:tcPrChange w:id="182" w:author="Autor">
              <w:tcPr>
                <w:tcW w:w="5265" w:type="dxa"/>
                <w:gridSpan w:val="5"/>
                <w:vAlign w:val="center"/>
                <w:hideMark/>
              </w:tcPr>
            </w:tcPrChange>
          </w:tcPr>
          <w:p w14:paraId="58FE2F4B" w14:textId="16857CC6" w:rsidR="001456C1" w:rsidRDefault="001456C1">
            <w:pPr>
              <w:rPr>
                <w:color w:val="000000"/>
                <w:sz w:val="20"/>
                <w:szCs w:val="20"/>
              </w:rPr>
            </w:pPr>
            <w:moveToRangeStart w:id="183" w:author="Autor" w:name="move7437386"/>
            <w:moveTo w:id="184" w:author="Autor">
              <w:r>
                <w:rPr>
                  <w:color w:val="000000"/>
                  <w:sz w:val="20"/>
                  <w:szCs w:val="20"/>
                </w:rPr>
                <w:t>Je prijímateľ oprávnený predložiť žiadosť o platbu?</w:t>
              </w:r>
            </w:moveTo>
            <w:moveFromRangeStart w:id="185" w:author="Autor" w:name="move7437385"/>
            <w:moveToRangeEnd w:id="183"/>
            <w:moveFrom w:id="186" w:author="Autor">
              <w:r w:rsidRPr="004E4A29">
                <w:rPr>
                  <w:sz w:val="20"/>
                </w:rPr>
                <w:t>Je ŽoP podpísaná štatutárnym orgánom prijímateľa alebo ním poverenou osobou</w:t>
              </w:r>
              <w:r w:rsidR="00DE2405" w:rsidRPr="004E4A29">
                <w:rPr>
                  <w:sz w:val="20"/>
                </w:rPr>
                <w:t xml:space="preserve">? </w:t>
              </w:r>
            </w:moveFrom>
            <w:moveFromRangeEnd w:id="185"/>
          </w:p>
        </w:tc>
        <w:tc>
          <w:tcPr>
            <w:tcW w:w="567" w:type="dxa"/>
            <w:vAlign w:val="center"/>
            <w:hideMark/>
            <w:tcPrChange w:id="187" w:author="Autor">
              <w:tcPr>
                <w:tcW w:w="567" w:type="dxa"/>
                <w:vAlign w:val="center"/>
                <w:hideMark/>
              </w:tcPr>
            </w:tcPrChange>
          </w:tcPr>
          <w:p w14:paraId="2A692597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88" w:author="Autor">
              <w:tcPr>
                <w:tcW w:w="567" w:type="dxa"/>
                <w:vAlign w:val="center"/>
                <w:hideMark/>
              </w:tcPr>
            </w:tcPrChange>
          </w:tcPr>
          <w:p w14:paraId="1ED3E76D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189" w:author="Autor">
              <w:tcPr>
                <w:tcW w:w="713" w:type="dxa"/>
                <w:vAlign w:val="center"/>
                <w:hideMark/>
              </w:tcPr>
            </w:tcPrChange>
          </w:tcPr>
          <w:p w14:paraId="426204B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  <w:tcPrChange w:id="190" w:author="Autor">
              <w:tcPr>
                <w:tcW w:w="1133" w:type="dxa"/>
                <w:vAlign w:val="center"/>
                <w:hideMark/>
              </w:tcPr>
            </w:tcPrChange>
          </w:tcPr>
          <w:p w14:paraId="455B71DD" w14:textId="77777777"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14:paraId="1F8FDB3D" w14:textId="77777777" w:rsidTr="00C01069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9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12" w:type="dxa"/>
          <w:trHeight w:val="315"/>
          <w:trPrChange w:id="192" w:author="Autor">
            <w:trPr>
              <w:gridAfter w:val="1"/>
              <w:wAfter w:w="12" w:type="dxa"/>
              <w:trHeight w:val="300"/>
            </w:trPr>
          </w:trPrChange>
        </w:trPr>
        <w:tc>
          <w:tcPr>
            <w:tcW w:w="838" w:type="dxa"/>
            <w:vAlign w:val="center"/>
            <w:hideMark/>
            <w:tcPrChange w:id="193" w:author="Autor">
              <w:tcPr>
                <w:tcW w:w="838" w:type="dxa"/>
                <w:vAlign w:val="center"/>
                <w:hideMark/>
              </w:tcPr>
            </w:tcPrChange>
          </w:tcPr>
          <w:p w14:paraId="149C64FD" w14:textId="33D46E36" w:rsidR="001456C1" w:rsidRDefault="001E4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65" w:type="dxa"/>
            <w:gridSpan w:val="5"/>
            <w:vAlign w:val="center"/>
            <w:hideMark/>
            <w:tcPrChange w:id="194" w:author="Autor">
              <w:tcPr>
                <w:tcW w:w="5265" w:type="dxa"/>
                <w:gridSpan w:val="5"/>
                <w:vAlign w:val="center"/>
                <w:hideMark/>
              </w:tcPr>
            </w:tcPrChange>
          </w:tcPr>
          <w:p w14:paraId="4EDAFB20" w14:textId="1A1062A4" w:rsidR="001456C1" w:rsidRDefault="001456C1">
            <w:pPr>
              <w:rPr>
                <w:color w:val="000000"/>
                <w:sz w:val="20"/>
                <w:szCs w:val="20"/>
              </w:rPr>
            </w:pPr>
            <w:ins w:id="195" w:author="Autor">
              <w:r>
                <w:rPr>
                  <w:color w:val="000000"/>
                  <w:sz w:val="20"/>
                  <w:szCs w:val="20"/>
                </w:rPr>
                <w:t>Sú deklarované výdavky doložené dokladom o úhrade</w:t>
              </w:r>
              <w:r w:rsidR="001E4311" w:rsidRPr="001E4311">
                <w:rPr>
                  <w:color w:val="000000"/>
                  <w:sz w:val="20"/>
                  <w:szCs w:val="20"/>
                </w:rPr>
                <w:t>, ktorý je v súlade so zmluvou o poskytnutí NFP</w:t>
              </w:r>
              <w:r>
                <w:rPr>
                  <w:color w:val="000000"/>
                  <w:sz w:val="20"/>
                  <w:szCs w:val="20"/>
                </w:rPr>
                <w:t xml:space="preserve">? </w:t>
              </w:r>
            </w:ins>
            <w:moveFromRangeStart w:id="196" w:author="Autor" w:name="move7437386"/>
            <w:moveFrom w:id="197" w:author="Autor">
              <w:r>
                <w:rPr>
                  <w:color w:val="000000"/>
                  <w:sz w:val="20"/>
                  <w:szCs w:val="20"/>
                </w:rPr>
                <w:t>Je prijímateľ oprávnený predložiť žiadosť o platbu?</w:t>
              </w:r>
            </w:moveFrom>
            <w:moveFromRangeEnd w:id="196"/>
          </w:p>
        </w:tc>
        <w:tc>
          <w:tcPr>
            <w:tcW w:w="567" w:type="dxa"/>
            <w:vAlign w:val="center"/>
            <w:hideMark/>
            <w:tcPrChange w:id="198" w:author="Autor">
              <w:tcPr>
                <w:tcW w:w="567" w:type="dxa"/>
                <w:vAlign w:val="center"/>
                <w:hideMark/>
              </w:tcPr>
            </w:tcPrChange>
          </w:tcPr>
          <w:p w14:paraId="41E0E3D3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  <w:tcPrChange w:id="199" w:author="Autor">
              <w:tcPr>
                <w:tcW w:w="567" w:type="dxa"/>
                <w:vAlign w:val="center"/>
                <w:hideMark/>
              </w:tcPr>
            </w:tcPrChange>
          </w:tcPr>
          <w:p w14:paraId="6B90F063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  <w:tcPrChange w:id="200" w:author="Autor">
              <w:tcPr>
                <w:tcW w:w="713" w:type="dxa"/>
                <w:vAlign w:val="center"/>
                <w:hideMark/>
              </w:tcPr>
            </w:tcPrChange>
          </w:tcPr>
          <w:p w14:paraId="326304E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  <w:tcPrChange w:id="201" w:author="Autor">
              <w:tcPr>
                <w:tcW w:w="1133" w:type="dxa"/>
                <w:vAlign w:val="center"/>
                <w:hideMark/>
              </w:tcPr>
            </w:tcPrChange>
          </w:tcPr>
          <w:p w14:paraId="1BBF93A5" w14:textId="77777777" w:rsidR="001456C1" w:rsidRPr="00C01069" w:rsidRDefault="001456C1">
            <w:pPr>
              <w:jc w:val="both"/>
              <w:rPr>
                <w:b/>
                <w:color w:val="000000"/>
                <w:rPrChange w:id="202" w:author="Autor">
                  <w:rPr>
                    <w:b/>
                    <w:color w:val="000000"/>
                    <w:sz w:val="20"/>
                  </w:rPr>
                </w:rPrChange>
              </w:rPr>
            </w:pPr>
            <w:r w:rsidRPr="00C01069">
              <w:rPr>
                <w:b/>
                <w:color w:val="000000"/>
                <w:rPrChange w:id="203" w:author="Autor">
                  <w:rPr>
                    <w:b/>
                    <w:color w:val="000000"/>
                    <w:sz w:val="20"/>
                  </w:rPr>
                </w:rPrChange>
              </w:rPr>
              <w:t> </w:t>
            </w:r>
          </w:p>
        </w:tc>
      </w:tr>
      <w:tr w:rsidR="00A65887" w14:paraId="54D3B121" w14:textId="77777777" w:rsidTr="00675C58">
        <w:trPr>
          <w:gridAfter w:val="1"/>
          <w:wAfter w:w="12" w:type="dxa"/>
          <w:trHeight w:val="315"/>
        </w:trPr>
        <w:tc>
          <w:tcPr>
            <w:tcW w:w="838" w:type="dxa"/>
            <w:vAlign w:val="center"/>
          </w:tcPr>
          <w:p w14:paraId="6ED95FE5" w14:textId="43B17C1C" w:rsidR="00A65887" w:rsidRDefault="001E4311" w:rsidP="00A65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5265" w:type="dxa"/>
            <w:gridSpan w:val="5"/>
            <w:vAlign w:val="center"/>
          </w:tcPr>
          <w:p w14:paraId="2440D4FF" w14:textId="01A4F597" w:rsidR="00A65887" w:rsidRDefault="001456C1">
            <w:pPr>
              <w:rPr>
                <w:color w:val="000000"/>
                <w:sz w:val="20"/>
                <w:szCs w:val="20"/>
              </w:rPr>
            </w:pPr>
            <w:del w:id="204" w:author="Autor">
              <w:r>
                <w:rPr>
                  <w:color w:val="000000"/>
                  <w:sz w:val="20"/>
                  <w:szCs w:val="20"/>
                </w:rPr>
                <w:delText xml:space="preserve">Sú nárokované finančné prostriedky/deklarované výdavky doložené dokladom o úhrade? </w:delText>
              </w:r>
            </w:del>
            <w:ins w:id="205" w:author="Autor">
              <w:r w:rsidR="00A65887">
                <w:rPr>
                  <w:color w:val="000000"/>
                  <w:sz w:val="20"/>
                  <w:szCs w:val="20"/>
                </w:rPr>
                <w:t>Bolo dodržané zníženie oprávnených výdavkov z dôvodu udelenej finančnej opravy?</w:t>
              </w:r>
            </w:ins>
          </w:p>
        </w:tc>
        <w:tc>
          <w:tcPr>
            <w:tcW w:w="567" w:type="dxa"/>
            <w:vAlign w:val="center"/>
          </w:tcPr>
          <w:p w14:paraId="6637F767" w14:textId="306E4453" w:rsidR="00A65887" w:rsidRDefault="001456C1">
            <w:pPr>
              <w:rPr>
                <w:color w:val="000000"/>
                <w:sz w:val="20"/>
                <w:szCs w:val="20"/>
              </w:rPr>
            </w:pPr>
            <w:del w:id="20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</w:tcPr>
          <w:p w14:paraId="0C1B102D" w14:textId="113FECE9" w:rsidR="00A65887" w:rsidRDefault="001456C1">
            <w:pPr>
              <w:rPr>
                <w:color w:val="000000"/>
                <w:sz w:val="20"/>
                <w:szCs w:val="20"/>
              </w:rPr>
            </w:pPr>
            <w:del w:id="207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</w:tcPr>
          <w:p w14:paraId="05483517" w14:textId="5C7073EF" w:rsidR="00A65887" w:rsidRDefault="001456C1">
            <w:pPr>
              <w:rPr>
                <w:color w:val="000000"/>
                <w:sz w:val="20"/>
                <w:szCs w:val="20"/>
              </w:rPr>
            </w:pPr>
            <w:del w:id="208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33" w:type="dxa"/>
            <w:vAlign w:val="center"/>
          </w:tcPr>
          <w:p w14:paraId="3E29634F" w14:textId="611C6C61" w:rsidR="00A65887" w:rsidRDefault="00A65887" w:rsidP="00C80FB1">
            <w:pPr>
              <w:jc w:val="both"/>
              <w:rPr>
                <w:b/>
                <w:bCs/>
                <w:color w:val="000000"/>
              </w:rPr>
            </w:pPr>
            <w:moveToRangeStart w:id="209" w:author="Autor" w:name="move7437387"/>
            <w:moveTo w:id="210" w:author="Autor">
              <w:r>
                <w:rPr>
                  <w:bCs/>
                  <w:color w:val="000000"/>
                  <w:sz w:val="16"/>
                  <w:szCs w:val="16"/>
                </w:rPr>
                <w:t>U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v</w:t>
              </w:r>
              <w:r>
                <w:rPr>
                  <w:bCs/>
                  <w:color w:val="000000"/>
                  <w:sz w:val="16"/>
                  <w:szCs w:val="16"/>
                </w:rPr>
                <w:t>iesť,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 </w: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t>ktorý konkrétny audit/kontrola/certifikačné overovanie finančnú opravu navrhol, percentuálnu sadzbu, kód a názov verejného obstarávania a informáciu, či je finančná oprava potvrdená/nepotvrdená. V prípade, že bola finančná oprava zohľadnená pri poskytnutí predfinancovania RO/SO uvedie identifikáciu predmetnej ŽoP. V prípade, že nepotvrdenú finančnú opravu RO/SO neupla</w:t>
              </w:r>
              <w:r w:rsidR="00867111">
                <w:rPr>
                  <w:bCs/>
                  <w:color w:val="000000"/>
                  <w:sz w:val="16"/>
                  <w:szCs w:val="16"/>
                </w:rPr>
                <w:t>t</w: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t xml:space="preserve">nil, je tiež potrebné uviesť predmetné informácie. </w:t>
              </w:r>
            </w:moveTo>
            <w:moveToRangeEnd w:id="209"/>
            <w:del w:id="211" w:author="Autor">
              <w:r w:rsidR="001456C1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545A28" w14:paraId="40E21DA0" w14:textId="77777777" w:rsidTr="001A775D">
        <w:trPr>
          <w:gridAfter w:val="1"/>
          <w:wAfter w:w="12" w:type="dxa"/>
          <w:trHeight w:val="315"/>
        </w:trPr>
        <w:tc>
          <w:tcPr>
            <w:tcW w:w="838" w:type="dxa"/>
            <w:vAlign w:val="center"/>
          </w:tcPr>
          <w:p w14:paraId="2FE0C374" w14:textId="68CD25EA" w:rsidR="00545A28" w:rsidRDefault="001E4311" w:rsidP="00A65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</w:t>
            </w:r>
          </w:p>
        </w:tc>
        <w:tc>
          <w:tcPr>
            <w:tcW w:w="5265" w:type="dxa"/>
            <w:gridSpan w:val="5"/>
            <w:vAlign w:val="center"/>
          </w:tcPr>
          <w:p w14:paraId="5CB6F442" w14:textId="1A76B196" w:rsidR="00545A28" w:rsidRDefault="00A65887">
            <w:pPr>
              <w:rPr>
                <w:color w:val="000000"/>
                <w:sz w:val="20"/>
                <w:szCs w:val="20"/>
              </w:rPr>
            </w:pPr>
            <w:del w:id="212" w:author="Autor">
              <w:r>
                <w:rPr>
                  <w:color w:val="000000"/>
                  <w:sz w:val="20"/>
                  <w:szCs w:val="20"/>
                </w:rPr>
                <w:delText>Bolo dodržané zníženie oprávnených výdavkov z dôvodu udelenej</w:delText>
              </w:r>
            </w:del>
            <w:ins w:id="213" w:author="Autor">
              <w:r w:rsidR="00545A28" w:rsidRPr="00545A28">
                <w:rPr>
                  <w:color w:val="000000"/>
                  <w:sz w:val="20"/>
                  <w:szCs w:val="20"/>
                </w:rPr>
                <w:t>Bola správne uvedená výška</w:t>
              </w:r>
            </w:ins>
            <w:r w:rsidR="00545A28" w:rsidRPr="00545A28">
              <w:rPr>
                <w:color w:val="000000"/>
                <w:sz w:val="20"/>
                <w:szCs w:val="20"/>
              </w:rPr>
              <w:t xml:space="preserve"> finančnej opravy</w:t>
            </w:r>
            <w:ins w:id="214" w:author="Autor">
              <w:r w:rsidR="00545A28" w:rsidRPr="00545A28">
                <w:rPr>
                  <w:color w:val="000000"/>
                  <w:sz w:val="20"/>
                  <w:szCs w:val="20"/>
                </w:rPr>
                <w:t>, o ktorú bol výdavok znížený a identifikovaná nežiadaná suma</w:t>
              </w:r>
            </w:ins>
            <w:r w:rsidR="00545A28" w:rsidRPr="00545A28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</w:tcPr>
          <w:p w14:paraId="71C56DE0" w14:textId="77777777" w:rsidR="00545A28" w:rsidRDefault="00545A2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E152BC7" w14:textId="77777777" w:rsidR="00545A28" w:rsidRDefault="00545A2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14:paraId="4D3D3F71" w14:textId="77777777" w:rsidR="00545A28" w:rsidRDefault="00545A2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14:paraId="41B7BD33" w14:textId="568793FE" w:rsidR="00545A28" w:rsidRPr="00C01069" w:rsidRDefault="00A65887" w:rsidP="00C80FB1">
            <w:pPr>
              <w:jc w:val="both"/>
              <w:rPr>
                <w:color w:val="000000"/>
                <w:sz w:val="16"/>
                <w:rPrChange w:id="215" w:author="Autor">
                  <w:rPr>
                    <w:b/>
                    <w:color w:val="000000"/>
                  </w:rPr>
                </w:rPrChange>
              </w:rPr>
            </w:pPr>
            <w:moveFromRangeStart w:id="216" w:author="Autor" w:name="move7437387"/>
            <w:moveFrom w:id="217" w:author="Autor">
              <w:r>
                <w:rPr>
                  <w:bCs/>
                  <w:color w:val="000000"/>
                  <w:sz w:val="16"/>
                  <w:szCs w:val="16"/>
                </w:rPr>
                <w:t>U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v</w:t>
              </w:r>
              <w:r>
                <w:rPr>
                  <w:bCs/>
                  <w:color w:val="000000"/>
                  <w:sz w:val="16"/>
                  <w:szCs w:val="16"/>
                </w:rPr>
                <w:t>iesť,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 xml:space="preserve"> </w: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t xml:space="preserve">ktorý konkrétny audit/kontrola/certifikačné overovanie </w: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lastRenderedPageBreak/>
                <w:t>finančnú opravu navrhol, percentuálnu sadzbu, kód a názov verejného obstarávania a informáciu, či je finančná oprava potvrdená/nepotvrdená. V prípade, že bola finančná oprava zohľadnená pri poskytnutí predfinancovania RO/SO uvedie identifikáciu predmetnej ŽoP. V prípade, že nepotvrdenú finančnú opravu RO/SO neupla</w:t>
              </w:r>
              <w:r w:rsidR="00867111">
                <w:rPr>
                  <w:bCs/>
                  <w:color w:val="000000"/>
                  <w:sz w:val="16"/>
                  <w:szCs w:val="16"/>
                </w:rPr>
                <w:t>t</w: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t xml:space="preserve">nil, je tiež potrebné uviesť predmetné informácie. </w:t>
              </w:r>
            </w:moveFrom>
            <w:moveFromRangeEnd w:id="216"/>
          </w:p>
        </w:tc>
      </w:tr>
      <w:tr w:rsidR="001A775D" w14:paraId="5A5C172F" w14:textId="77777777" w:rsidTr="001A775D">
        <w:trPr>
          <w:gridAfter w:val="1"/>
          <w:wAfter w:w="12" w:type="dxa"/>
          <w:trHeight w:val="300"/>
        </w:trPr>
        <w:tc>
          <w:tcPr>
            <w:tcW w:w="838" w:type="dxa"/>
            <w:shd w:val="clear" w:color="000000" w:fill="B1A0C7"/>
            <w:vAlign w:val="center"/>
            <w:hideMark/>
          </w:tcPr>
          <w:p w14:paraId="6CDA72C6" w14:textId="48CAECA8" w:rsidR="00DE78B6" w:rsidRDefault="009C3E98" w:rsidP="00DE7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hyperlink r:id="rId10" w:anchor="RANGE!_ftn9" w:history="1">
              <w:r w:rsidR="00DE78B6">
                <w:rPr>
                  <w:rStyle w:val="Hypertextovprepojenie"/>
                  <w:b/>
                  <w:bCs/>
                  <w:color w:val="000000"/>
                  <w:sz w:val="22"/>
                  <w:szCs w:val="22"/>
                  <w:u w:val="none"/>
                </w:rPr>
                <w:t>2</w:t>
              </w:r>
            </w:hyperlink>
          </w:p>
        </w:tc>
        <w:tc>
          <w:tcPr>
            <w:tcW w:w="5265" w:type="dxa"/>
            <w:gridSpan w:val="5"/>
            <w:shd w:val="clear" w:color="000000" w:fill="B1A0C7"/>
            <w:vAlign w:val="center"/>
            <w:hideMark/>
          </w:tcPr>
          <w:p w14:paraId="1371F7F0" w14:textId="2A456293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Podozrenie z</w:t>
            </w:r>
            <w:del w:id="218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 xml:space="preserve"> </w:delText>
              </w:r>
            </w:del>
            <w:ins w:id="219" w:author="Autor">
              <w:r w:rsidR="00FB0EB9">
                <w:rPr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  <w:r>
              <w:rPr>
                <w:b/>
                <w:bCs/>
                <w:color w:val="000000"/>
                <w:sz w:val="22"/>
                <w:szCs w:val="22"/>
              </w:rPr>
              <w:t>podvodu</w:t>
            </w:r>
            <w:ins w:id="220" w:author="Autor">
              <w:r w:rsidR="00FB0EB9">
                <w:rPr>
                  <w:b/>
                  <w:bCs/>
                  <w:color w:val="000000"/>
                  <w:sz w:val="22"/>
                  <w:szCs w:val="22"/>
                </w:rPr>
                <w:t xml:space="preserve"> a korupcie</w:t>
              </w:r>
            </w:ins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16417C25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694455A1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7D95F88C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shd w:val="clear" w:color="000000" w:fill="B1A0C7"/>
            <w:vAlign w:val="center"/>
            <w:hideMark/>
          </w:tcPr>
          <w:p w14:paraId="7D6D04BF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14:paraId="1E23D788" w14:textId="77777777" w:rsidTr="00675C58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14:paraId="19F25366" w14:textId="2BE5CD49" w:rsidR="00DE78B6" w:rsidRDefault="00DE78B6" w:rsidP="00DE7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0076240F" w14:textId="42E35913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v rámci kontroly identifikované podozrenie z</w:t>
            </w:r>
            <w:del w:id="221" w:author="Autor"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2" w:author="Autor">
              <w:r w:rsidR="00FB0EB9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podvodu</w:t>
            </w:r>
            <w:ins w:id="223" w:author="Autor">
              <w:r w:rsidR="00FB0EB9">
                <w:rPr>
                  <w:color w:val="000000"/>
                  <w:sz w:val="20"/>
                  <w:szCs w:val="20"/>
                </w:rPr>
                <w:t xml:space="preserve"> alebo korupcie</w:t>
              </w:r>
            </w:ins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4F52092C" w14:textId="77777777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936BFE5" w14:textId="77777777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646C6A23" w14:textId="77777777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2E30B887" w14:textId="77777777" w:rsidR="00DE78B6" w:rsidRDefault="00DE78B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C11731" w14:paraId="7057BDE5" w14:textId="77777777" w:rsidTr="00675C58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14:paraId="601030A1" w14:textId="77777777" w:rsidR="00DE78B6" w:rsidRPr="0012627C" w:rsidRDefault="00DE78B6" w:rsidP="00845562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14:paraId="6826817A" w14:textId="77777777" w:rsidR="00DE78B6" w:rsidRPr="0012627C" w:rsidRDefault="00DE78B6" w:rsidP="00845562">
            <w:pPr>
              <w:jc w:val="both"/>
              <w:rPr>
                <w:sz w:val="20"/>
                <w:szCs w:val="20"/>
              </w:rPr>
            </w:pPr>
          </w:p>
          <w:p w14:paraId="2842223A" w14:textId="75E7A3DC" w:rsidR="00DE78B6" w:rsidRPr="007A13BD" w:rsidRDefault="00DE78B6" w:rsidP="00FA45CC">
            <w:pPr>
              <w:rPr>
                <w:sz w:val="20"/>
                <w:szCs w:val="20"/>
              </w:rPr>
            </w:pPr>
            <w:r w:rsidRPr="007A13BD">
              <w:rPr>
                <w:sz w:val="20"/>
                <w:szCs w:val="20"/>
              </w:rPr>
              <w:t xml:space="preserve">Na základe overených skutočností potvrdzujem, že  </w:t>
            </w:r>
            <w:r w:rsidRPr="00FE54D3">
              <w:rPr>
                <w:sz w:val="20"/>
                <w:szCs w:val="20"/>
              </w:rPr>
              <w:t>(uveďte jednu z možností v súlade s ustanovením § 7 ods. 3 zákona o finančnej kontrole).</w:t>
            </w:r>
            <w:r w:rsidRPr="00C34004">
              <w:rPr>
                <w:rStyle w:val="Odkaznapoznmkupodiarou"/>
                <w:b/>
                <w:sz w:val="20"/>
                <w:szCs w:val="20"/>
              </w:rPr>
              <w:footnoteReference w:id="12"/>
            </w:r>
            <w:r w:rsidRPr="007A13BD">
              <w:rPr>
                <w:sz w:val="20"/>
                <w:szCs w:val="20"/>
              </w:rPr>
              <w:t xml:space="preserve"> </w:t>
            </w:r>
          </w:p>
          <w:p w14:paraId="0C27DD0C" w14:textId="77777777" w:rsidR="00DE78B6" w:rsidRPr="00C11731" w:rsidRDefault="00DE78B6" w:rsidP="0084556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DE78B6" w:rsidRPr="0012627C" w14:paraId="4BA79A40" w14:textId="77777777" w:rsidTr="00675C58">
        <w:trPr>
          <w:trHeight w:val="330"/>
        </w:trPr>
        <w:tc>
          <w:tcPr>
            <w:tcW w:w="1712" w:type="dxa"/>
            <w:gridSpan w:val="3"/>
            <w:vAlign w:val="center"/>
          </w:tcPr>
          <w:p w14:paraId="711CDE4B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Kontrolu vykonal: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13"/>
            </w:r>
          </w:p>
        </w:tc>
        <w:tc>
          <w:tcPr>
            <w:tcW w:w="7383" w:type="dxa"/>
            <w:gridSpan w:val="8"/>
            <w:vAlign w:val="center"/>
          </w:tcPr>
          <w:p w14:paraId="7B88D6DB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DE78B6" w:rsidRPr="0012627C" w14:paraId="167EA8D7" w14:textId="77777777" w:rsidTr="00675C58">
        <w:trPr>
          <w:trHeight w:val="330"/>
        </w:trPr>
        <w:tc>
          <w:tcPr>
            <w:tcW w:w="1712" w:type="dxa"/>
            <w:gridSpan w:val="3"/>
            <w:vAlign w:val="center"/>
            <w:hideMark/>
          </w:tcPr>
          <w:p w14:paraId="77D56B7A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51892C8B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66A57B39" w14:textId="77777777" w:rsidTr="00675C58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141FF981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29B38296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2A2D947F" w14:textId="77777777" w:rsidTr="00675C58">
        <w:trPr>
          <w:trHeight w:val="330"/>
        </w:trPr>
        <w:tc>
          <w:tcPr>
            <w:tcW w:w="9095" w:type="dxa"/>
            <w:gridSpan w:val="11"/>
            <w:noWrap/>
            <w:hideMark/>
          </w:tcPr>
          <w:p w14:paraId="75752587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0A9D5457" w14:textId="77777777" w:rsidTr="00675C58">
        <w:trPr>
          <w:trHeight w:val="330"/>
        </w:trPr>
        <w:tc>
          <w:tcPr>
            <w:tcW w:w="1712" w:type="dxa"/>
            <w:gridSpan w:val="3"/>
            <w:vAlign w:val="center"/>
            <w:hideMark/>
          </w:tcPr>
          <w:p w14:paraId="31A687B5" w14:textId="77777777" w:rsidR="00DE78B6" w:rsidRPr="0012627C" w:rsidRDefault="00DE78B6" w:rsidP="00A328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Kontrolu vykonal</w:t>
            </w:r>
            <w:r w:rsidRPr="0012627C">
              <w:rPr>
                <w:b/>
                <w:bCs/>
                <w:sz w:val="20"/>
                <w:szCs w:val="20"/>
              </w:rPr>
              <w:t>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14"/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5CB0EDBD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3F119F40" w14:textId="77777777" w:rsidTr="00675C58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50B93791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6C9584B9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27C0441C" w14:textId="77777777" w:rsidTr="00675C58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22171F69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6C1CCBB8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1601C02A" w14:textId="77777777" w:rsidR="00B660B0" w:rsidRDefault="00B660B0" w:rsidP="006479DF"/>
    <w:p w14:paraId="5C35C480" w14:textId="77777777" w:rsidR="00F426CF" w:rsidRDefault="00F426CF" w:rsidP="00697B85">
      <w:pPr>
        <w:spacing w:after="200" w:line="276" w:lineRule="auto"/>
      </w:pPr>
    </w:p>
    <w:p w14:paraId="15C05A03" w14:textId="77777777" w:rsidR="00F426CF" w:rsidRDefault="00F426CF">
      <w:pPr>
        <w:spacing w:after="200" w:line="276" w:lineRule="auto"/>
      </w:pPr>
      <w:r>
        <w:br w:type="page"/>
      </w: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"/>
        <w:gridCol w:w="704"/>
        <w:gridCol w:w="1538"/>
        <w:gridCol w:w="1865"/>
        <w:gridCol w:w="571"/>
        <w:gridCol w:w="570"/>
        <w:gridCol w:w="852"/>
        <w:gridCol w:w="1985"/>
        <w:gridCol w:w="8"/>
      </w:tblGrid>
      <w:tr w:rsidR="00F426CF" w:rsidRPr="00F83000" w14:paraId="2324F4E3" w14:textId="77777777" w:rsidTr="00675C58">
        <w:trPr>
          <w:trHeight w:val="645"/>
        </w:trPr>
        <w:tc>
          <w:tcPr>
            <w:tcW w:w="9095" w:type="dxa"/>
            <w:gridSpan w:val="9"/>
            <w:shd w:val="clear" w:color="000000" w:fill="5F497A" w:themeFill="accent4" w:themeFillShade="BF"/>
            <w:vAlign w:val="center"/>
            <w:hideMark/>
          </w:tcPr>
          <w:p w14:paraId="0F49F411" w14:textId="77777777" w:rsidR="00F426CF" w:rsidRPr="00F83000" w:rsidRDefault="00F426CF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F8300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15"/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- KZ</w:t>
            </w:r>
            <w:r w:rsidR="00B5143D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4</w:t>
            </w:r>
          </w:p>
        </w:tc>
      </w:tr>
      <w:tr w:rsidR="00F426CF" w:rsidRPr="00F83000" w14:paraId="59B9B8D9" w14:textId="77777777" w:rsidTr="00675C58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14:paraId="5BD37198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  <w:r w:rsidR="00037BF1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426CF" w:rsidRPr="00F83000" w14:paraId="2C137718" w14:textId="77777777" w:rsidTr="00675C58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44F53480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51" w:type="dxa"/>
            <w:gridSpan w:val="6"/>
            <w:vAlign w:val="center"/>
            <w:hideMark/>
          </w:tcPr>
          <w:p w14:paraId="0DEBD9E9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37BF1" w:rsidRPr="00F83000" w14:paraId="69D84DF4" w14:textId="77777777" w:rsidTr="00675C58">
        <w:trPr>
          <w:trHeight w:val="330"/>
        </w:trPr>
        <w:tc>
          <w:tcPr>
            <w:tcW w:w="3244" w:type="dxa"/>
            <w:gridSpan w:val="3"/>
            <w:vAlign w:val="center"/>
          </w:tcPr>
          <w:p w14:paraId="01CC9715" w14:textId="77777777" w:rsidR="00037BF1" w:rsidRPr="00F83000" w:rsidRDefault="00037BF1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51" w:type="dxa"/>
            <w:gridSpan w:val="6"/>
            <w:vAlign w:val="center"/>
          </w:tcPr>
          <w:p w14:paraId="20CCBF6C" w14:textId="77777777" w:rsidR="00037BF1" w:rsidRPr="00F83000" w:rsidRDefault="00037BF1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F426CF" w:rsidRPr="00F83000" w14:paraId="041A3AE6" w14:textId="77777777" w:rsidTr="00675C58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2A337191" w14:textId="5286271B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>prioritnej osi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12989F0C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544D2C7C" w14:textId="77777777" w:rsidTr="00675C58">
        <w:trPr>
          <w:trHeight w:val="330"/>
        </w:trPr>
        <w:tc>
          <w:tcPr>
            <w:tcW w:w="9095" w:type="dxa"/>
            <w:gridSpan w:val="9"/>
            <w:hideMark/>
          </w:tcPr>
          <w:p w14:paraId="7D522B1F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  <w:r>
              <w:rPr>
                <w:rStyle w:val="Odkaznapoznmkupodiarou"/>
                <w:rFonts w:ascii="Arial Narrow" w:hAnsi="Arial Narrow"/>
                <w:b/>
                <w:bCs/>
                <w:color w:val="000000"/>
                <w:sz w:val="22"/>
                <w:szCs w:val="22"/>
              </w:rPr>
              <w:footnoteReference w:id="16"/>
            </w:r>
          </w:p>
        </w:tc>
      </w:tr>
      <w:tr w:rsidR="00F426CF" w:rsidRPr="00F83000" w14:paraId="2A23B2EE" w14:textId="77777777" w:rsidTr="00675C58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2FB0845D" w14:textId="6242874F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ŽoP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21D2AC2B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0348795A" w14:textId="77777777" w:rsidTr="00675C58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36942EFA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6DDAF07A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406A33C" w14:textId="77777777" w:rsidTr="00675C58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0E641D15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31BC68A0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79217C33" w14:textId="77777777" w:rsidTr="00675C58">
        <w:trPr>
          <w:trHeight w:val="330"/>
        </w:trPr>
        <w:tc>
          <w:tcPr>
            <w:tcW w:w="9095" w:type="dxa"/>
            <w:gridSpan w:val="9"/>
            <w:hideMark/>
          </w:tcPr>
          <w:p w14:paraId="2DB0F7DC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F426CF" w:rsidRPr="00F83000" w14:paraId="39A7F678" w14:textId="77777777" w:rsidTr="00675C58">
        <w:trPr>
          <w:trHeight w:val="340"/>
        </w:trPr>
        <w:tc>
          <w:tcPr>
            <w:tcW w:w="3244" w:type="dxa"/>
            <w:gridSpan w:val="3"/>
            <w:vAlign w:val="center"/>
            <w:hideMark/>
          </w:tcPr>
          <w:p w14:paraId="14A6A318" w14:textId="2D4DDD68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projektu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57CB9F37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0D7E2CAD" w14:textId="77777777" w:rsidTr="00675C58">
        <w:trPr>
          <w:trHeight w:val="340"/>
        </w:trPr>
        <w:tc>
          <w:tcPr>
            <w:tcW w:w="3244" w:type="dxa"/>
            <w:gridSpan w:val="3"/>
            <w:vAlign w:val="center"/>
            <w:hideMark/>
          </w:tcPr>
          <w:p w14:paraId="7BA72C3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57590769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59DA028" w14:textId="77777777" w:rsidTr="00675C58">
        <w:trPr>
          <w:trHeight w:val="340"/>
        </w:trPr>
        <w:tc>
          <w:tcPr>
            <w:tcW w:w="3244" w:type="dxa"/>
            <w:gridSpan w:val="3"/>
            <w:vAlign w:val="center"/>
            <w:hideMark/>
          </w:tcPr>
          <w:p w14:paraId="3C84A10B" w14:textId="636BEAB2" w:rsidR="00F426CF" w:rsidRPr="00F83000" w:rsidRDefault="00F426CF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r w:rsidR="00A5426A">
              <w:rPr>
                <w:rFonts w:ascii="Arial Narrow" w:hAnsi="Arial Narrow"/>
                <w:color w:val="000000"/>
                <w:sz w:val="20"/>
                <w:szCs w:val="20"/>
              </w:rPr>
              <w:t>Zmluv</w:t>
            </w: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y o NFP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472305A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6B8218F3" w14:textId="77777777" w:rsidTr="00675C58">
        <w:trPr>
          <w:trHeight w:val="765"/>
        </w:trPr>
        <w:tc>
          <w:tcPr>
            <w:tcW w:w="3244" w:type="dxa"/>
            <w:gridSpan w:val="3"/>
            <w:vAlign w:val="center"/>
            <w:hideMark/>
          </w:tcPr>
          <w:p w14:paraId="2B15DDFF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00F253B6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A6A36E9" w14:textId="77777777" w:rsidTr="00675C58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14:paraId="79040614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F426CF" w:rsidRPr="00F83000" w14:paraId="33C4CA42" w14:textId="77777777" w:rsidTr="00675C58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47C9560C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7"/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11F6D631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Skutočné dodanie výkonov, tovarov, poskytnutie služieb a vykonanie prác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Vedenie účtovníctva o skutočnostiach týkajúcich sa projektu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4583C262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Archivácia dokumentov a podkladov súvisiacich s projektom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8"/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6AC5065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platbu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2391F2AE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poskytnutie zálohovej platby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3117CF69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zúčtovanie predfinancovania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797CAC95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Cestovné náhrady; </w:t>
            </w:r>
          </w:p>
          <w:p w14:paraId="3EF5CE3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Dokladovanie výdavkov; </w:t>
            </w:r>
          </w:p>
          <w:p w14:paraId="76F5A23E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Ostatné výdavky - externé služby (outsourcing); </w:t>
            </w:r>
          </w:p>
          <w:p w14:paraId="485E2B8B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Finančné výdavky a poplatky; </w:t>
            </w:r>
          </w:p>
          <w:p w14:paraId="5FB9599F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Generovanie príjmov z projektu; </w:t>
            </w:r>
          </w:p>
          <w:p w14:paraId="64B018B4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Hospodárnosť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, efektívnosť,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účelnosť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a účinnosť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 výdavkov; </w:t>
            </w:r>
          </w:p>
          <w:p w14:paraId="52B09977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Krížové financovanie; </w:t>
            </w:r>
          </w:p>
          <w:p w14:paraId="5BFC4F88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použitého materiálu; </w:t>
            </w:r>
          </w:p>
          <w:p w14:paraId="7984046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pozemkov; </w:t>
            </w:r>
          </w:p>
          <w:p w14:paraId="58AA9247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stavieb; </w:t>
            </w:r>
          </w:p>
          <w:p w14:paraId="22BA8F20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Napĺňanie merateľných ukazovateľov projektu; </w:t>
            </w:r>
          </w:p>
          <w:p w14:paraId="6A119697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Neprekrývanie sa výdavkov; </w:t>
            </w:r>
          </w:p>
          <w:p w14:paraId="3FCB0223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Vykonanie stavebných prác; </w:t>
            </w:r>
          </w:p>
          <w:p w14:paraId="6A1DC60A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Odpisy, režijné náklady a vecné príspevky; </w:t>
            </w:r>
          </w:p>
          <w:p w14:paraId="134358D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Opatrenia prijaté na základe vykonaných kontrol; </w:t>
            </w:r>
          </w:p>
          <w:p w14:paraId="19B4A0A1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Osobné výdavky; </w:t>
            </w:r>
          </w:p>
          <w:p w14:paraId="4182F683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Štátna pomoc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 pomoc de minimis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5837D801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Vecná, časová a územná oprávnenosť výdavkov; </w:t>
            </w:r>
          </w:p>
          <w:p w14:paraId="71668516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Finančný prenájom a operatívny nájom; </w:t>
            </w:r>
          </w:p>
          <w:p w14:paraId="050C9E53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Fyzická kontrola prebiehajúcich aktivít; </w:t>
            </w:r>
          </w:p>
          <w:p w14:paraId="5022770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Nakladanie s majetkom nadobudnutým z NFP; </w:t>
            </w:r>
          </w:p>
          <w:p w14:paraId="553DD73B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Publicita projektu; </w:t>
            </w:r>
          </w:p>
          <w:p w14:paraId="4076E466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dokumentácie VO v rámci </w:t>
            </w:r>
            <w:r w:rsidR="00AA10AA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finančnej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kontroly na mieste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9"/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2C250176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Cieľová skupina a s ňou súvisiace dáta; </w:t>
            </w:r>
          </w:p>
          <w:p w14:paraId="6CDE444A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Konflikt záujmov</w:t>
            </w:r>
          </w:p>
          <w:p w14:paraId="22B5CEA1" w14:textId="17CAB7F2" w:rsidR="00906D6C" w:rsidRPr="00F83000" w:rsidRDefault="00906D6C" w:rsidP="00640099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Iný predmet kontroly</w:t>
            </w:r>
            <w:r w:rsidR="00622C1D">
              <w:rPr>
                <w:rFonts w:ascii="Arial Narrow" w:hAnsi="Arial Narrow"/>
                <w:color w:val="000000"/>
                <w:sz w:val="20"/>
                <w:szCs w:val="20"/>
              </w:rPr>
              <w:t xml:space="preserve"> definovaný RO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20"/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</w:tc>
      </w:tr>
      <w:tr w:rsidR="00F426CF" w:rsidRPr="00F83000" w14:paraId="35DD8CD1" w14:textId="77777777" w:rsidTr="00675C58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1F9022AA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Forma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21"/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778EA1AE" w14:textId="3E17A1AE" w:rsidR="00F426CF" w:rsidRPr="00F83000" w:rsidRDefault="00F426CF" w:rsidP="00037BF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kontrola /</w:t>
            </w:r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>Finančná k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ontrola na mieste</w:t>
            </w:r>
            <w:r w:rsidR="008D0203">
              <w:rPr>
                <w:rFonts w:ascii="Arial Narrow" w:hAnsi="Arial Narrow"/>
                <w:color w:val="000000"/>
                <w:sz w:val="20"/>
                <w:szCs w:val="20"/>
              </w:rPr>
              <w:t>/Administratívna finančná kontrola a finančná kontrola na mieste</w:t>
            </w:r>
          </w:p>
        </w:tc>
      </w:tr>
      <w:tr w:rsidR="00F426CF" w:rsidRPr="00F426CF" w14:paraId="584E3738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F700A77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1 - Skutočné dodanie výkonov, tovarov, poskytnutie služieb a vykonanie prác</w:t>
            </w:r>
          </w:p>
        </w:tc>
      </w:tr>
      <w:tr w:rsidR="001A775D" w:rsidRPr="00F426CF" w14:paraId="62CE2B31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BA93DD4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B5C9BB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708CAFF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7607E17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BD21019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4C05D76" w14:textId="26DD062B" w:rsidR="00F426CF" w:rsidRPr="00F426CF" w:rsidRDefault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50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251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F426CF" w:rsidRPr="00F426CF" w14:paraId="421A89DA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A5BE0E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1CFB92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Zodpovedajú tovary, služby a práce deklarované na účtovných dokladoch rovnocennej dôkaznej hodnoty, resp. dokumentácii, ktorá ich nahradzuje a ktoré boli nárokované na RO spolu so ŽoP skutočnosti?</w:t>
            </w:r>
          </w:p>
        </w:tc>
        <w:tc>
          <w:tcPr>
            <w:tcW w:w="571" w:type="dxa"/>
            <w:vAlign w:val="center"/>
            <w:hideMark/>
          </w:tcPr>
          <w:p w14:paraId="290033E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7D46AC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B122FA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3BB438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472A6014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F275B0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3DC8F9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stavebný denník súčasťou dokumentácie vedenia stavby uloženej na stavenisku?</w:t>
            </w:r>
          </w:p>
        </w:tc>
        <w:tc>
          <w:tcPr>
            <w:tcW w:w="571" w:type="dxa"/>
            <w:vAlign w:val="center"/>
            <w:hideMark/>
          </w:tcPr>
          <w:p w14:paraId="6F7D381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1DED3C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C7057E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CE84EF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0BAFBE2C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FB4ACE4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15987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stavebnom denníku zaznamenané všetky dôležité okolnosti a skutočnosti týkajúce sa uskutočňovania stavby (napr. priebeh výstavby, časový postup prác, počasie, zistené skutočnosti a navrhované opatrenia a pod.)?</w:t>
            </w:r>
          </w:p>
        </w:tc>
        <w:tc>
          <w:tcPr>
            <w:tcW w:w="571" w:type="dxa"/>
            <w:vAlign w:val="center"/>
            <w:hideMark/>
          </w:tcPr>
          <w:p w14:paraId="32B265E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0FBE01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9D0299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1D88D4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5DAC694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01F635E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F33EEA0" w14:textId="2BA26315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 preukázaný súlad realizácie aktivít projektu s podmienkami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(s cieľmi projektu vyjadrenými ukazovateľmi, rozpočtom, harmonogramom realizácie aktivít projektu a pod.)?</w:t>
            </w:r>
          </w:p>
        </w:tc>
        <w:tc>
          <w:tcPr>
            <w:tcW w:w="571" w:type="dxa"/>
            <w:vAlign w:val="center"/>
            <w:hideMark/>
          </w:tcPr>
          <w:p w14:paraId="06567C7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F1C35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BDEA4F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76C37FC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E67AA18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A4ED0F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CB41C60" w14:textId="0FBFF26D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pravidlá v oblasti informovania a publicity dodržané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24B17DF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83B618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18386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137A2A7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696A43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9F55B39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4B960F6" w14:textId="79123759" w:rsidR="00F426CF" w:rsidRPr="00F426CF" w:rsidRDefault="00F426CF" w:rsidP="00D479B5">
            <w:pPr>
              <w:rPr>
                <w:color w:val="000000"/>
                <w:sz w:val="20"/>
                <w:szCs w:val="20"/>
              </w:rPr>
            </w:pPr>
            <w:del w:id="252" w:author="Autor">
              <w:r w:rsidRPr="00F426CF">
                <w:rPr>
                  <w:color w:val="000000"/>
                  <w:sz w:val="20"/>
                  <w:szCs w:val="20"/>
                </w:rPr>
                <w:delText>Boli</w:delText>
              </w:r>
            </w:del>
            <w:ins w:id="253" w:author="Autor">
              <w:r w:rsidRPr="00F426CF">
                <w:rPr>
                  <w:color w:val="000000"/>
                  <w:sz w:val="20"/>
                  <w:szCs w:val="20"/>
                </w:rPr>
                <w:t>Bol</w:t>
              </w:r>
              <w:r w:rsidR="00D479B5">
                <w:rPr>
                  <w:color w:val="000000"/>
                  <w:sz w:val="20"/>
                  <w:szCs w:val="20"/>
                </w:rPr>
                <w:t>o</w:t>
              </w:r>
            </w:ins>
            <w:r w:rsidR="00D479B5"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dodržané </w:t>
            </w:r>
            <w:del w:id="254" w:author="Autor">
              <w:r w:rsidRPr="00F426CF">
                <w:rPr>
                  <w:color w:val="000000"/>
                  <w:sz w:val="20"/>
                  <w:szCs w:val="20"/>
                </w:rPr>
                <w:delText>pravidlá</w:delText>
              </w:r>
            </w:del>
            <w:ins w:id="255" w:author="Autor">
              <w:r w:rsidR="00D479B5">
                <w:rPr>
                  <w:color w:val="000000"/>
                  <w:sz w:val="20"/>
                  <w:szCs w:val="20"/>
                </w:rPr>
                <w:t>splnenie podmienky poskytnutia príspevku, ktorou žiadateľ deklaroval súlad projektu s cieľmi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horizontálneho princípu - Udržateľný rozvoj?</w:t>
            </w:r>
          </w:p>
        </w:tc>
        <w:tc>
          <w:tcPr>
            <w:tcW w:w="571" w:type="dxa"/>
            <w:vAlign w:val="center"/>
            <w:hideMark/>
          </w:tcPr>
          <w:p w14:paraId="06C9B39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2FC0D1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A8DEAC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752844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67681BC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C2711A6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DCD934" w14:textId="4AE23E0D" w:rsidR="00F426CF" w:rsidRPr="00F426CF" w:rsidRDefault="00F426CF" w:rsidP="00FF5748">
            <w:pPr>
              <w:rPr>
                <w:color w:val="000000"/>
                <w:sz w:val="20"/>
                <w:szCs w:val="20"/>
              </w:rPr>
            </w:pPr>
            <w:del w:id="256" w:author="Autor">
              <w:r w:rsidRPr="00F426CF">
                <w:rPr>
                  <w:color w:val="000000"/>
                  <w:sz w:val="20"/>
                  <w:szCs w:val="20"/>
                </w:rPr>
                <w:delText>Boli dodržané pravidlá horizontálneho princípu - Rovnosť príležitostí?</w:delText>
              </w:r>
            </w:del>
            <w:ins w:id="257" w:author="Autor">
              <w:r w:rsidRPr="00F426CF">
                <w:rPr>
                  <w:color w:val="000000"/>
                  <w:sz w:val="20"/>
                  <w:szCs w:val="20"/>
                </w:rPr>
                <w:t>Bol</w:t>
              </w:r>
              <w:r w:rsidR="00FF5748">
                <w:rPr>
                  <w:color w:val="000000"/>
                  <w:sz w:val="20"/>
                  <w:szCs w:val="20"/>
                </w:rPr>
                <w:t>o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 dodržané </w:t>
              </w:r>
              <w:r w:rsidR="00FF5748">
                <w:rPr>
                  <w:color w:val="000000"/>
                  <w:sz w:val="20"/>
                  <w:szCs w:val="20"/>
                </w:rPr>
                <w:t xml:space="preserve">splnenie podmienky poskytnutia príspevku, ktorou žiadateľ deklaroval súlad projektu s cieľmi 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 horizontáln</w:t>
              </w:r>
              <w:r w:rsidR="00FF5748">
                <w:rPr>
                  <w:color w:val="000000"/>
                  <w:sz w:val="20"/>
                  <w:szCs w:val="20"/>
                </w:rPr>
                <w:t>ych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 princíp</w:t>
              </w:r>
              <w:r w:rsidR="00FF5748">
                <w:rPr>
                  <w:color w:val="000000"/>
                  <w:sz w:val="20"/>
                  <w:szCs w:val="20"/>
                </w:rPr>
                <w:t>ov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 -</w:t>
              </w:r>
              <w:r w:rsidR="00C63C8C">
                <w:rPr>
                  <w:color w:val="000000"/>
                  <w:sz w:val="20"/>
                  <w:szCs w:val="20"/>
                </w:rPr>
                <w:t xml:space="preserve"> </w:t>
              </w:r>
              <w:r w:rsidR="00FF5748">
                <w:rPr>
                  <w:color w:val="000000"/>
                  <w:sz w:val="20"/>
                  <w:szCs w:val="20"/>
                </w:rPr>
                <w:t>r</w:t>
              </w:r>
              <w:r w:rsidR="00C63C8C">
                <w:rPr>
                  <w:color w:val="000000"/>
                  <w:sz w:val="20"/>
                  <w:szCs w:val="20"/>
                </w:rPr>
                <w:t xml:space="preserve">ovnosť mužov a žien a </w:t>
              </w:r>
              <w:r w:rsidR="002A3906">
                <w:rPr>
                  <w:color w:val="000000"/>
                  <w:sz w:val="20"/>
                  <w:szCs w:val="20"/>
                </w:rPr>
                <w:t>n</w:t>
              </w:r>
              <w:r w:rsidR="00C63C8C">
                <w:rPr>
                  <w:color w:val="000000"/>
                  <w:sz w:val="20"/>
                  <w:szCs w:val="20"/>
                </w:rPr>
                <w:t>ediskriminácia</w:t>
              </w:r>
              <w:r w:rsidRPr="00F426CF">
                <w:rPr>
                  <w:color w:val="000000"/>
                  <w:sz w:val="20"/>
                  <w:szCs w:val="20"/>
                </w:rPr>
                <w:t>?</w:t>
              </w:r>
            </w:ins>
          </w:p>
        </w:tc>
        <w:tc>
          <w:tcPr>
            <w:tcW w:w="571" w:type="dxa"/>
            <w:vAlign w:val="center"/>
            <w:hideMark/>
          </w:tcPr>
          <w:p w14:paraId="4085A02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5E6A4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1F619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4F06C46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2EC344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B5BEE00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0C654A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ukončenie činností realizovaného projektu prijímateľa spôsobené zmenou povahy vlastníctva podporeného projektu?</w:t>
            </w:r>
          </w:p>
        </w:tc>
        <w:tc>
          <w:tcPr>
            <w:tcW w:w="571" w:type="dxa"/>
            <w:vAlign w:val="center"/>
            <w:hideMark/>
          </w:tcPr>
          <w:p w14:paraId="13A9B49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081508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BFC39A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63D261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BD7EB4F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A9F3AE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9A45E8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rámci realizovaného projektu identifikovaná podstatná zmena projektu, ktorá predstavuje neoprávnenú výhodu pre subjekt súkromného sektora alebo pre subjekt verejnej správy?</w:t>
            </w:r>
          </w:p>
        </w:tc>
        <w:tc>
          <w:tcPr>
            <w:tcW w:w="571" w:type="dxa"/>
            <w:vAlign w:val="center"/>
            <w:hideMark/>
          </w:tcPr>
          <w:p w14:paraId="31CC39D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2D4A9D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383FBF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966E7C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467609D8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56AF9E3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401382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 rámci realizovaného projektu identifikovaná podstatná zmena projektu, ktorou boli porušené podmienky pre implementáciu projektu? </w:t>
            </w:r>
          </w:p>
        </w:tc>
        <w:tc>
          <w:tcPr>
            <w:tcW w:w="571" w:type="dxa"/>
            <w:vAlign w:val="center"/>
            <w:hideMark/>
          </w:tcPr>
          <w:p w14:paraId="7DD517D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2FFCEB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AA962C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4007B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7184156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9648D0B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183B636" w14:textId="51C3F240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Uchováva prijímateľ dokumentáciu týkajúcu sa dodania tovarov, poskytnutia služieb a vykonania prác v 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4F21FF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7C030B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31A10B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9FEDD7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2321FD72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335AFB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DA3BCCD" w14:textId="3A6F0ABD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 rámci kontroly identifikované podozrenie z</w:t>
            </w:r>
            <w:del w:id="258" w:author="Autor">
              <w:r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59" w:author="Autor">
              <w:r w:rsidR="00FB0EB9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podvodu</w:t>
            </w:r>
            <w:del w:id="260" w:author="Autor">
              <w:r w:rsidRPr="00F426CF">
                <w:rPr>
                  <w:color w:val="000000"/>
                  <w:sz w:val="20"/>
                  <w:szCs w:val="20"/>
                </w:rPr>
                <w:delText>?</w:delText>
              </w:r>
            </w:del>
            <w:ins w:id="261" w:author="Autor">
              <w:r w:rsidR="00FB0EB9">
                <w:rPr>
                  <w:color w:val="000000"/>
                  <w:sz w:val="20"/>
                  <w:szCs w:val="20"/>
                </w:rPr>
                <w:t xml:space="preserve"> alebo korupcie</w:t>
              </w:r>
              <w:r w:rsidRPr="00F426CF">
                <w:rPr>
                  <w:color w:val="000000"/>
                  <w:sz w:val="20"/>
                  <w:szCs w:val="20"/>
                </w:rPr>
                <w:t>?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(postupuje sa v zmysle usmernení Ministerstva financií SR- najmä usmernenia k nezrovnalostiam)</w:t>
            </w:r>
          </w:p>
        </w:tc>
        <w:tc>
          <w:tcPr>
            <w:tcW w:w="571" w:type="dxa"/>
            <w:vAlign w:val="center"/>
            <w:hideMark/>
          </w:tcPr>
          <w:p w14:paraId="3D8EE7E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E63644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09FB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049702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55BE14BC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6A04D075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2 - Vedenie účtovníctva o skutočnostiach týkajúcich sa projektu</w:t>
            </w:r>
          </w:p>
        </w:tc>
      </w:tr>
      <w:tr w:rsidR="001A775D" w:rsidRPr="00F426CF" w14:paraId="59694254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82E5047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3CAA7C9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0938464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64AB6EA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1B57E688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1633B9BD" w14:textId="50FBD072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62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263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F426CF" w:rsidRPr="00F426CF" w14:paraId="7B32ACE4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62272F9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2A187D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predmetné doklady správne, úplné, preukázateľné, zrozumiteľné a priebežne chronologicky vedené spôsobom zaručujúcim ich trvalosť? </w:t>
            </w:r>
          </w:p>
        </w:tc>
        <w:tc>
          <w:tcPr>
            <w:tcW w:w="571" w:type="dxa"/>
            <w:vAlign w:val="center"/>
            <w:hideMark/>
          </w:tcPr>
          <w:p w14:paraId="69E5CEB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396EB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6587F6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C1D4D7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A0B8143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621FAA0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3CAAA7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Účtuje prijímateľ na analytických účtoch v členení podľa jednotlivých projektov alebo v analytickej evidencii vedenej v technickej forme v členení podľa jednotlivých projektov bez vytvorenia analytických účtov v členení podľa jednotlivých projektov (platí pre prípady podvojného účtovníctva)?</w:t>
            </w:r>
          </w:p>
        </w:tc>
        <w:tc>
          <w:tcPr>
            <w:tcW w:w="571" w:type="dxa"/>
            <w:vAlign w:val="center"/>
            <w:hideMark/>
          </w:tcPr>
          <w:p w14:paraId="40FB05A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914B0E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D39AE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5EB96F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4F06292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66AA0AA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3A24B8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Vedie prijímateľ účtovníctvo v zmysle zákona o účtovníctve (jednoduché alebo podvojné účtovníctvo)?</w:t>
            </w:r>
          </w:p>
        </w:tc>
        <w:tc>
          <w:tcPr>
            <w:tcW w:w="571" w:type="dxa"/>
            <w:vAlign w:val="center"/>
            <w:hideMark/>
          </w:tcPr>
          <w:p w14:paraId="5437AB7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6B8F97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48691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1F52745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ADDB081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5027971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AF9CE6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každý účtovný doklad týkajúci sa projektu zaevidovaný v účtovníctve prijímateľa?</w:t>
            </w:r>
          </w:p>
        </w:tc>
        <w:tc>
          <w:tcPr>
            <w:tcW w:w="571" w:type="dxa"/>
            <w:vAlign w:val="center"/>
            <w:hideMark/>
          </w:tcPr>
          <w:p w14:paraId="2C6F090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BAF8D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E8FDA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582704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5A5B52BE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5C8F57E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97EB83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ak prijímateľ nie je účtovnou jednotkou v zmysle §</w:t>
            </w:r>
            <w:r w:rsidR="0086606F"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1 ods. 2 zákona o účtovníctve postupoval prijímateľ podľa § 39 ods. 2 zákona č. 292/2014 Z. z.?</w:t>
            </w:r>
          </w:p>
        </w:tc>
        <w:tc>
          <w:tcPr>
            <w:tcW w:w="571" w:type="dxa"/>
            <w:vAlign w:val="center"/>
            <w:hideMark/>
          </w:tcPr>
          <w:p w14:paraId="1D6D0C5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7F259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7D216B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BDD32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7B98F07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C82245A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3 - Archivácia dokumentov a podk</w:t>
            </w:r>
            <w:r w:rsidR="001456C1">
              <w:rPr>
                <w:b/>
                <w:bCs/>
                <w:color w:val="FFFFFF"/>
                <w:sz w:val="22"/>
                <w:szCs w:val="22"/>
              </w:rPr>
              <w:t>ladov súvisiacich s projektom</w:t>
            </w:r>
            <w:r w:rsidR="001456C1"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22"/>
            </w:r>
          </w:p>
        </w:tc>
      </w:tr>
      <w:tr w:rsidR="001A775D" w:rsidRPr="00F426CF" w14:paraId="4A81A781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4B0BC9D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B4087EF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55ABBECE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38C3BCA7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8292803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6DF0D0A8" w14:textId="677892CF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68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269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F426CF" w:rsidRPr="00F426CF" w14:paraId="2D4D13C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B03DE0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E6A5891" w14:textId="653152FF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všetka relevantná dokumentácia súvisiaca s projektom uchovávaná v zmysle postupov stanovených RO a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 o NFP?</w:t>
            </w:r>
          </w:p>
        </w:tc>
        <w:tc>
          <w:tcPr>
            <w:tcW w:w="571" w:type="dxa"/>
            <w:vAlign w:val="center"/>
            <w:hideMark/>
          </w:tcPr>
          <w:p w14:paraId="20D45CD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DFB47E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C01420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74FD93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4D13E7D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FCC2B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C69EE6" w14:textId="1D4960BE" w:rsidR="00F426CF" w:rsidRPr="00F426CF" w:rsidRDefault="00F426CF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dokumenty uchovávané vo forme originálov, resp. vo forme stanovenej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 o NFP?</w:t>
            </w:r>
          </w:p>
        </w:tc>
        <w:tc>
          <w:tcPr>
            <w:tcW w:w="571" w:type="dxa"/>
            <w:vAlign w:val="center"/>
            <w:hideMark/>
          </w:tcPr>
          <w:p w14:paraId="0DCAD52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95FA7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5ABFED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5CCC3B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38A569D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FB33A32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CC3E0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zistené rozdiely dokladov predkladaných na RO a dokladov archivovaných u prijímateľa?</w:t>
            </w:r>
          </w:p>
        </w:tc>
        <w:tc>
          <w:tcPr>
            <w:tcW w:w="571" w:type="dxa"/>
            <w:vAlign w:val="center"/>
            <w:hideMark/>
          </w:tcPr>
          <w:p w14:paraId="5B7425F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1E0B6D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D32E9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4AF6AE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8F9ACA1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CDA97AD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4A - Žiadosť o platbu</w:t>
            </w:r>
          </w:p>
        </w:tc>
      </w:tr>
      <w:tr w:rsidR="001A775D" w:rsidRPr="00F426CF" w14:paraId="16405FB2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D605BBB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4ABD419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EF4A1A5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9E9F342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F260D47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1D868FB" w14:textId="17A4F089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70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271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1A775D" w:rsidRPr="00F426CF" w14:paraId="4B6F7586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3EA3E28A" w14:textId="77777777"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lastRenderedPageBreak/>
              <w:t>4A.1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3036AEC9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3CDC2904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51E49AE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55FD8023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9299614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14:paraId="4C64B20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DFC840D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B62AF8E" w14:textId="61D98CCF" w:rsidR="00F426CF" w:rsidRPr="00F426CF" w:rsidRDefault="00F426CF" w:rsidP="007A13BD">
            <w:pPr>
              <w:pStyle w:val="Default"/>
              <w:rPr>
                <w:sz w:val="20"/>
                <w:szCs w:val="20"/>
              </w:rPr>
            </w:pPr>
            <w:r w:rsidRPr="0024400F">
              <w:rPr>
                <w:rFonts w:ascii="Times New Roman" w:hAnsi="Times New Roman"/>
                <w:sz w:val="20"/>
              </w:rPr>
              <w:t>Sú údaje v ŽoP predloženej cez verejný portál identické s údajmi, ktoré sú uvedené v tlačenej verzii ŽoP</w:t>
            </w:r>
            <w:r w:rsidR="00503240" w:rsidRPr="0024400F">
              <w:rPr>
                <w:rFonts w:ascii="Times New Roman" w:hAnsi="Times New Roman"/>
                <w:sz w:val="20"/>
              </w:rPr>
              <w:t xml:space="preserve">? 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ŽoP predkladá </w:t>
            </w:r>
            <w:r w:rsidR="00E83484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prostredníctvom elektronického podania priamo cez </w:t>
            </w:r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verejný portál ITMS 2014+, túto skutočnosť RO nekontroluje.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</w:tc>
        <w:tc>
          <w:tcPr>
            <w:tcW w:w="571" w:type="dxa"/>
            <w:vAlign w:val="center"/>
            <w:hideMark/>
          </w:tcPr>
          <w:p w14:paraId="03F5A35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18828C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F90606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CE7B80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BF0FADF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E0E3F7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3A55CF3" w14:textId="71FBCB99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49EB89E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C16428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03063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1154D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3BDE730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6D52862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A7B1CAF" w14:textId="63BE8F30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identifikačný údaj banky a číslo účtu vo forme IBAN zhodný s údajmi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 xml:space="preserve"> v platnom znení? </w:t>
            </w:r>
          </w:p>
        </w:tc>
        <w:tc>
          <w:tcPr>
            <w:tcW w:w="571" w:type="dxa"/>
            <w:vAlign w:val="center"/>
            <w:hideMark/>
          </w:tcPr>
          <w:p w14:paraId="00081A5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1E6B73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B0ED93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3B041F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2EBD9ED4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FF06B8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5AD20C" w14:textId="61F7EF0A" w:rsidR="00F426CF" w:rsidRPr="00F426CF" w:rsidRDefault="00F426CF" w:rsidP="00E83484">
            <w:pPr>
              <w:pStyle w:val="Default"/>
              <w:rPr>
                <w:sz w:val="20"/>
                <w:szCs w:val="20"/>
              </w:rPr>
            </w:pPr>
            <w:r w:rsidRPr="0024400F">
              <w:rPr>
                <w:rFonts w:ascii="Times New Roman" w:hAnsi="Times New Roman"/>
                <w:sz w:val="20"/>
              </w:rPr>
              <w:t>Je ŽoP spracovaná na predpísanom formulári, vyplnená vo všetkých povinných poliach v súlade s platnými pokynmi k vypĺňaniu ŽoP</w:t>
            </w:r>
            <w:r w:rsidR="00503240" w:rsidRPr="0024400F">
              <w:rPr>
                <w:rFonts w:ascii="Times New Roman" w:hAnsi="Times New Roman"/>
                <w:sz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2838D75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7A9512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59A783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202C147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0A3AE76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3B830348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C21B9F3" w14:textId="7F9A4B0A" w:rsidR="00F426CF" w:rsidRPr="00F426CF" w:rsidRDefault="00F426CF" w:rsidP="00A2041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účtovné doklady , resp. dokumentáciu, ktorá ich nahradzuje, v originálnom vyhotovení, príp. ním overenú kópiu potvrdenú podpisom štatutárneho orgánu prijímateľa alebo ním poverenej osoby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 xml:space="preserve"> (v prípade ostatnej podpornej dokumentácie sa nevyžaduje potvrdenie podpisom štatutárneho orgánu)?</w:t>
            </w:r>
          </w:p>
        </w:tc>
        <w:tc>
          <w:tcPr>
            <w:tcW w:w="571" w:type="dxa"/>
            <w:vAlign w:val="center"/>
            <w:hideMark/>
          </w:tcPr>
          <w:p w14:paraId="24E75C1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C5D79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EDB7B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4AECAB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913EA7F" w14:textId="77777777" w:rsidTr="00675C58">
        <w:trPr>
          <w:gridAfter w:val="1"/>
          <w:wAfter w:w="8" w:type="dxa"/>
          <w:trHeight w:val="1298"/>
        </w:trPr>
        <w:tc>
          <w:tcPr>
            <w:tcW w:w="1002" w:type="dxa"/>
            <w:vAlign w:val="center"/>
            <w:hideMark/>
          </w:tcPr>
          <w:p w14:paraId="0268D8D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B542A4B" w14:textId="2A41DE50" w:rsidR="00F426CF" w:rsidRPr="00F426CF" w:rsidRDefault="00F426CF" w:rsidP="008D020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="001F1F4D">
              <w:rPr>
                <w:color w:val="000000"/>
                <w:sz w:val="20"/>
                <w:szCs w:val="20"/>
              </w:rPr>
              <w:t>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 w:rsidR="001A14F5"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 w:rsidR="00410D30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>7</w:t>
            </w:r>
            <w:r w:rsidRPr="00F426CF">
              <w:rPr>
                <w:color w:val="000000"/>
                <w:sz w:val="20"/>
                <w:szCs w:val="20"/>
              </w:rPr>
              <w:t xml:space="preserve"> zákona č.</w:t>
            </w:r>
            <w:r w:rsidR="001F1F4D">
              <w:rPr>
                <w:color w:val="000000"/>
                <w:sz w:val="20"/>
                <w:szCs w:val="20"/>
              </w:rPr>
              <w:t xml:space="preserve"> 357/</w:t>
            </w:r>
            <w:r w:rsidRPr="00F426CF">
              <w:rPr>
                <w:color w:val="000000"/>
                <w:sz w:val="20"/>
                <w:szCs w:val="20"/>
              </w:rPr>
              <w:t>20</w:t>
            </w:r>
            <w:r w:rsidR="00A20411"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audite a o zmene a doplnení niektorých zákonov? </w:t>
            </w:r>
          </w:p>
        </w:tc>
        <w:tc>
          <w:tcPr>
            <w:tcW w:w="571" w:type="dxa"/>
            <w:vAlign w:val="center"/>
            <w:hideMark/>
          </w:tcPr>
          <w:p w14:paraId="36E745D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6ECAE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6A8B8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C77C02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31422914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C17B88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0E8A81" w14:textId="43C09006" w:rsidR="00F426CF" w:rsidRPr="004E4A29" w:rsidRDefault="00F426CF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>Je ŽoP podpísaná štatutárnym orgánom prijímateľa alebo ním poverenou osobou</w:t>
            </w:r>
            <w:r w:rsidR="00503240" w:rsidRPr="0024400F">
              <w:rPr>
                <w:rFonts w:ascii="Times New Roman" w:hAnsi="Times New Roman"/>
                <w:sz w:val="20"/>
              </w:rPr>
              <w:t xml:space="preserve">? </w:t>
            </w:r>
            <w:r w:rsidRPr="004E4A29">
              <w:rPr>
                <w:sz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39E4359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2E849E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6711C9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12205B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2117BE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2EB7CF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4E6E58" w14:textId="43196380" w:rsidR="00F426CF" w:rsidRPr="00F426CF" w:rsidRDefault="00F426CF" w:rsidP="0097463D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ŽoP v súlade so systémom financovania dohodnutým v zmysle </w:t>
            </w:r>
            <w:r w:rsidR="0097463D">
              <w:rPr>
                <w:color w:val="000000"/>
                <w:sz w:val="20"/>
                <w:szCs w:val="20"/>
              </w:rPr>
              <w:t>Z</w:t>
            </w:r>
            <w:r w:rsidRPr="00F426CF">
              <w:rPr>
                <w:color w:val="000000"/>
                <w:sz w:val="20"/>
                <w:szCs w:val="20"/>
              </w:rPr>
              <w:t xml:space="preserve">mluvy o NFP? </w:t>
            </w:r>
          </w:p>
        </w:tc>
        <w:tc>
          <w:tcPr>
            <w:tcW w:w="571" w:type="dxa"/>
            <w:vAlign w:val="center"/>
            <w:hideMark/>
          </w:tcPr>
          <w:p w14:paraId="0CEC004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4D2B91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313B4B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609D3DD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D4E4194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3CB5D1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BBEB46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prijímateľ oprávnený predložiť žiadosť o platbu?</w:t>
            </w:r>
          </w:p>
        </w:tc>
        <w:tc>
          <w:tcPr>
            <w:tcW w:w="571" w:type="dxa"/>
            <w:vAlign w:val="center"/>
            <w:hideMark/>
          </w:tcPr>
          <w:p w14:paraId="0E1B17E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071B08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48EAF5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0E99D8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5DF24DDB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E36A14F" w14:textId="77777777"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4A.2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0D725AD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58CD0662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C7AC1B5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1C661579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135278D5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A775D" w:rsidRPr="00F426CF" w14:paraId="5208A1C3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33A1B987" w14:textId="77777777"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4A.2.1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5E574A41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55C89420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AE77AC7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6D5DCE07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42B5C30D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7BED3BF4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032A01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1345B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1" w:type="dxa"/>
            <w:vAlign w:val="center"/>
            <w:hideMark/>
          </w:tcPr>
          <w:p w14:paraId="70A9688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E1C966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9C2DBA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70DD7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3568113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721E70A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AA95DF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5E85FBA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51447B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60F9EE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04FEDF2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4834DE2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4693C93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445CC3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04B71FC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04B2D6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F19718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E2623B6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D110346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2F3B3A56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E39C99D" w14:textId="400B088E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 súlade s pravidlami a podmienkami stanovenými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59F853B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6B1735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A2D03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11A67E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1CC82DBE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0B7918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567B0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1" w:type="dxa"/>
            <w:vAlign w:val="center"/>
            <w:hideMark/>
          </w:tcPr>
          <w:p w14:paraId="59B9871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D8154C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59D353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0EAB23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1B7C112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8F8533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AF5D1B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1" w:type="dxa"/>
            <w:vAlign w:val="center"/>
            <w:hideMark/>
          </w:tcPr>
          <w:p w14:paraId="137A36D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95964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FB36EB9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AB80E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1C147C3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1A9ED38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4A.2.1.7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EFE22BB" w14:textId="02540E60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dodržanie celkovej sumy za príslušnú skupinu výdavkov a celkovej sumy NFP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2687524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6C33D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20E05A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EFC31E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A47A8A8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8EEDE8A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EDC3EA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 ? </w:t>
            </w:r>
          </w:p>
        </w:tc>
        <w:tc>
          <w:tcPr>
            <w:tcW w:w="571" w:type="dxa"/>
            <w:vAlign w:val="center"/>
            <w:hideMark/>
          </w:tcPr>
          <w:p w14:paraId="425D7E4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7C2B80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1986A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250A146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8D4FD1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A1E3802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45782B0" w14:textId="6DB823BB" w:rsidR="00F426CF" w:rsidRPr="00F426CF" w:rsidRDefault="00F426CF" w:rsidP="00F96882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predloženými účtovnými dokladmi, resp. dokumentáci</w:t>
            </w:r>
            <w:r w:rsidR="00F96882">
              <w:rPr>
                <w:color w:val="000000"/>
                <w:sz w:val="20"/>
                <w:szCs w:val="20"/>
              </w:rPr>
              <w:t>ou</w:t>
            </w:r>
            <w:r w:rsidRPr="00F426CF">
              <w:rPr>
                <w:color w:val="000000"/>
                <w:sz w:val="20"/>
                <w:szCs w:val="20"/>
              </w:rPr>
              <w:t xml:space="preserve">, ktorá ich nahradzuje preukázané reálne vyplatenie nárokovaných finančných prostriedkov/deklarovaných výdavkov? </w:t>
            </w:r>
          </w:p>
        </w:tc>
        <w:tc>
          <w:tcPr>
            <w:tcW w:w="571" w:type="dxa"/>
            <w:vAlign w:val="center"/>
            <w:hideMark/>
          </w:tcPr>
          <w:p w14:paraId="3C3D6B3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47B9B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AC379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EDD3F5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5C6B2DF1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DFE7CE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70A751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71" w:type="dxa"/>
            <w:vAlign w:val="center"/>
            <w:hideMark/>
          </w:tcPr>
          <w:p w14:paraId="173A148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A3127A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C9F6A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10809C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6BA8FB55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</w:tcPr>
          <w:p w14:paraId="29127891" w14:textId="4B3712B4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4A.2.1.11</w:t>
            </w:r>
          </w:p>
        </w:tc>
        <w:tc>
          <w:tcPr>
            <w:tcW w:w="4107" w:type="dxa"/>
            <w:gridSpan w:val="3"/>
            <w:vAlign w:val="center"/>
          </w:tcPr>
          <w:p w14:paraId="44A81A28" w14:textId="436FE6ED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71" w:type="dxa"/>
            <w:vAlign w:val="center"/>
          </w:tcPr>
          <w:p w14:paraId="0000555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7D59D4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4900788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21BB2D9" w14:textId="2DAC6960" w:rsidR="00A65887" w:rsidRPr="00F426CF" w:rsidRDefault="00A65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ktorý konkrétny audit/kontrola/certifikačné overovanie finančnú opravu navrhol, percentuálnu sadzbu, kód a názov verejného obstarávania a informáciu, či je finančná oprava potvrdená/nepotvrdená. V prípade, že bola finančná oprava zohľadnená pri poskytnutí </w:t>
            </w:r>
            <w:del w:id="272" w:author="Autor">
              <w:r w:rsidRPr="00640099">
                <w:rPr>
                  <w:bCs/>
                  <w:color w:val="000000"/>
                  <w:sz w:val="16"/>
                  <w:szCs w:val="16"/>
                </w:rPr>
                <w:delText>zálohovej platby/</w:delText>
              </w:r>
            </w:del>
            <w:r w:rsidRPr="00640099">
              <w:rPr>
                <w:bCs/>
                <w:color w:val="000000"/>
                <w:sz w:val="16"/>
                <w:szCs w:val="16"/>
              </w:rPr>
              <w:t>predfinancovania RO/SO uvedie identifikáciu predmetnej ŽoP. V prípade, že nepotvrdenú finančnú opravu RO/SO neupla</w:t>
            </w:r>
            <w:r>
              <w:rPr>
                <w:bCs/>
                <w:color w:val="000000"/>
                <w:sz w:val="16"/>
                <w:szCs w:val="16"/>
              </w:rPr>
              <w:t>t</w:t>
            </w:r>
            <w:r w:rsidRPr="00640099">
              <w:rPr>
                <w:bCs/>
                <w:color w:val="000000"/>
                <w:sz w:val="16"/>
                <w:szCs w:val="16"/>
              </w:rPr>
              <w:t>nil, je tiež potrebné uviesť predmetné informácie.</w:t>
            </w:r>
          </w:p>
        </w:tc>
      </w:tr>
      <w:tr w:rsidR="00545A28" w:rsidRPr="00F426CF" w14:paraId="518165F9" w14:textId="77777777" w:rsidTr="001A775D">
        <w:trPr>
          <w:gridAfter w:val="1"/>
          <w:wAfter w:w="8" w:type="dxa"/>
          <w:trHeight w:val="765"/>
          <w:ins w:id="273" w:author="Autor"/>
        </w:trPr>
        <w:tc>
          <w:tcPr>
            <w:tcW w:w="1002" w:type="dxa"/>
            <w:vAlign w:val="center"/>
          </w:tcPr>
          <w:p w14:paraId="3A1EC7DD" w14:textId="0EEFE003" w:rsidR="00545A28" w:rsidRDefault="00545A28" w:rsidP="00F426CF">
            <w:pPr>
              <w:jc w:val="center"/>
              <w:rPr>
                <w:ins w:id="274" w:author="Autor"/>
                <w:color w:val="000000"/>
                <w:sz w:val="20"/>
                <w:szCs w:val="20"/>
              </w:rPr>
            </w:pPr>
            <w:ins w:id="275" w:author="Autor">
              <w:r>
                <w:rPr>
                  <w:color w:val="000000"/>
                  <w:sz w:val="20"/>
                  <w:szCs w:val="20"/>
                </w:rPr>
                <w:t>4A.2.1.12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49E6314A" w14:textId="6B3DBFBE" w:rsidR="00545A28" w:rsidRDefault="00545A28" w:rsidP="00F426CF">
            <w:pPr>
              <w:rPr>
                <w:ins w:id="276" w:author="Autor"/>
                <w:color w:val="000000"/>
                <w:sz w:val="20"/>
                <w:szCs w:val="20"/>
              </w:rPr>
            </w:pPr>
            <w:ins w:id="277" w:author="Autor">
              <w:r w:rsidRPr="00545A28">
                <w:rPr>
                  <w:color w:val="000000"/>
                  <w:sz w:val="20"/>
                  <w:szCs w:val="20"/>
                </w:rPr>
                <w:t>Bola správne uvedená výška finančnej opravy, o ktorú bol výdavok znížený a identifikovaná nežiadaná suma?</w:t>
              </w:r>
            </w:ins>
          </w:p>
        </w:tc>
        <w:tc>
          <w:tcPr>
            <w:tcW w:w="571" w:type="dxa"/>
            <w:vAlign w:val="center"/>
          </w:tcPr>
          <w:p w14:paraId="1EFDD314" w14:textId="77777777" w:rsidR="00545A28" w:rsidRPr="00F426CF" w:rsidRDefault="00545A28" w:rsidP="00F426CF">
            <w:pPr>
              <w:rPr>
                <w:ins w:id="278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A976F06" w14:textId="77777777" w:rsidR="00545A28" w:rsidRPr="00F426CF" w:rsidRDefault="00545A28" w:rsidP="00F426CF">
            <w:pPr>
              <w:rPr>
                <w:ins w:id="279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6E8AFAF7" w14:textId="77777777" w:rsidR="00545A28" w:rsidRPr="00F426CF" w:rsidRDefault="00545A28" w:rsidP="00F426CF">
            <w:pPr>
              <w:rPr>
                <w:ins w:id="280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4CAC200" w14:textId="77777777" w:rsidR="00545A28" w:rsidRDefault="00545A28">
            <w:pPr>
              <w:jc w:val="both"/>
              <w:rPr>
                <w:ins w:id="281" w:author="Autor"/>
                <w:bCs/>
                <w:color w:val="000000"/>
                <w:sz w:val="16"/>
                <w:szCs w:val="16"/>
              </w:rPr>
            </w:pPr>
          </w:p>
        </w:tc>
      </w:tr>
      <w:tr w:rsidR="001A775D" w:rsidRPr="00F426CF" w14:paraId="68DE32B0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16CE6812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4A.2.2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77B3523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1CB234D7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7BA1EDA0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0E2604F2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63986817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0A13F2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F4B7F3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E5BABA1" w14:textId="4C3FB93E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 deklarované výdavky oprávnené vzhľadom na časovú oprávnenosť uvedenú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DD4331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0B950C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5C9E1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298A08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5085FC82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500AABC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4A.2.3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35A2D9F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4390D9A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26FBD934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6C8766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374524B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2531782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F34EB68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C37C900" w14:textId="43B2571D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Vznikli nárokované finančné prostriedky/deklarované výdavky v ŽoP na oprávnenom území v 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326E52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63124F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664DD5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68D48DF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24CC6382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5DBC57C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4A.2.4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B342B46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6B6CCE6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8374B8A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0C59CC5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6C0206D1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29FE6A6D" w14:textId="77777777" w:rsidTr="001A775D">
        <w:trPr>
          <w:gridAfter w:val="1"/>
          <w:wAfter w:w="8" w:type="dxa"/>
          <w:trHeight w:val="510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50123523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4A.2.4.1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658D616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deklarované výdavky v zmysle čl. 69 ods. 3 všeobecného nariadenia a ostatných relevantných dokumentov?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7BDF40A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3EC121E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123DD0D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80A31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677830F7" w14:textId="77777777" w:rsidTr="001A775D">
        <w:trPr>
          <w:gridAfter w:val="1"/>
          <w:wAfter w:w="8" w:type="dxa"/>
          <w:trHeight w:val="1785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204597BD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4A.2.4.2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28DAF3B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finančné prostriedky/neoprávnené deklarované výdavky? (odpovedá sa na jednu z predložených alternatív a) - d) v závislosti od fondu, z ktorého sa financuje projekt, okrem prípadu krížového financovania, ktorý je obsiahnutý v časti A.2.5)</w:t>
            </w:r>
            <w:r w:rsidRPr="00F426CF">
              <w:rPr>
                <w:color w:val="000000"/>
                <w:sz w:val="20"/>
                <w:szCs w:val="20"/>
              </w:rPr>
              <w:br/>
              <w:t xml:space="preserve">a) v prípade projektu spolufinancovaného z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v zmysle čl. 3 nariadenia o EFRR,</w:t>
            </w:r>
            <w:r w:rsidRPr="00F426CF">
              <w:rPr>
                <w:color w:val="000000"/>
                <w:sz w:val="20"/>
                <w:szCs w:val="20"/>
              </w:rPr>
              <w:br/>
            </w:r>
            <w:r w:rsidRPr="00F426CF">
              <w:rPr>
                <w:color w:val="000000"/>
                <w:sz w:val="20"/>
                <w:szCs w:val="20"/>
              </w:rPr>
              <w:lastRenderedPageBreak/>
              <w:t>b) v prípade projektu spolufinancovaného z ESF v zmysle čl. 13 nariadenia o ESF,</w:t>
            </w:r>
            <w:r w:rsidRPr="00F426CF">
              <w:rPr>
                <w:color w:val="000000"/>
                <w:sz w:val="20"/>
                <w:szCs w:val="20"/>
              </w:rPr>
              <w:br/>
              <w:t>c) v prípade projektu spolufinancovaného z EMFF v zmysle čl. 13 nariadenia o ENRF,</w:t>
            </w:r>
            <w:r w:rsidRPr="00F426CF">
              <w:rPr>
                <w:color w:val="000000"/>
                <w:sz w:val="20"/>
                <w:szCs w:val="20"/>
              </w:rPr>
              <w:br/>
              <w:t>d) v prípade projektu spolufinancovaného z KF v zmysle čl. 2 nariadenia o KF?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72C4AD5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7E39BD3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081DABA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4EB4B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74594AF2" w14:textId="77777777" w:rsidTr="001A775D">
        <w:trPr>
          <w:gridAfter w:val="1"/>
          <w:wAfter w:w="8" w:type="dxa"/>
          <w:trHeight w:val="765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08FB5511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4A.2.4.3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2CFB1EC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finančné prostriedky/neoprávnené deklarované výdavky v zmysle nastavených národných pravidiel (operačný program, programový manuál, výzva/písomné vyzvanie, schéma štátnej pomoci, schéma pomoci de minimis a pod.)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38D89B9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68D523B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53C881C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E281FD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1D2FDE3E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09D24B2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4A.2.5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47958107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4D83C481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3167655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1FC6832E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1DA34F8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15EFBA4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06DBA5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C91FF2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splnené podmienky oprávnenosti druhého fondu?</w:t>
            </w:r>
          </w:p>
        </w:tc>
        <w:tc>
          <w:tcPr>
            <w:tcW w:w="571" w:type="dxa"/>
            <w:vAlign w:val="center"/>
            <w:hideMark/>
          </w:tcPr>
          <w:p w14:paraId="27F5944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346CC0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E0DE6A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656AB2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E6DE65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8C9EC7E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82682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71" w:type="dxa"/>
            <w:vAlign w:val="center"/>
            <w:hideMark/>
          </w:tcPr>
          <w:p w14:paraId="56E36E5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E0D2AA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2AAFE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2AAD303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A265ED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92B7A8B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408EA8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dodržaný limit určený RO, resp. limit určený všeobecným nariadením?</w:t>
            </w:r>
          </w:p>
        </w:tc>
        <w:tc>
          <w:tcPr>
            <w:tcW w:w="571" w:type="dxa"/>
            <w:vAlign w:val="center"/>
            <w:hideMark/>
          </w:tcPr>
          <w:p w14:paraId="651A3A8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44F03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1C0424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7BB5E88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6DEBAD5B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D119AB4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4A.2.6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1768A636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24BD2FA6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8D9B87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38679C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8FBC619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1B4DB3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5667B11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78BEA2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prípade projektu EÚS  dodržané špecifické pravidlá oprávnenosti výdavkov stanovené v nariadení o EÚS a v delegovanom akte k pravidlám oprávnenosti výdavkov pre programy EÚS?</w:t>
            </w:r>
          </w:p>
        </w:tc>
        <w:tc>
          <w:tcPr>
            <w:tcW w:w="571" w:type="dxa"/>
            <w:vAlign w:val="center"/>
            <w:hideMark/>
          </w:tcPr>
          <w:p w14:paraId="5DA2D61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AFC678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01D90B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44DBE7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5474D52B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124AFD4A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4A.2.7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61E3C2B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79B1FE95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3C808FFE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B20D279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25374593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15CD823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122B860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C0807FA" w14:textId="2BC4DA5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nárokované finančné prostriedky/deklarované výdavky v ŽoP doložené požadovanými dokladmi v zmysle podmienok stanovených RO a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B26D82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C3E9A2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AC58C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D6B43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1FFA0C7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8097411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DB65BD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Spĺňajú príslušné účtovné doklady predpísané náležitosti účtovného dokladu v zmysle § 10 zákona o 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1" w:type="dxa"/>
            <w:vAlign w:val="center"/>
            <w:hideMark/>
          </w:tcPr>
          <w:p w14:paraId="07EEDCC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199118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41D08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E93098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307B0054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6BDE60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2DC95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1" w:type="dxa"/>
            <w:vAlign w:val="center"/>
            <w:hideMark/>
          </w:tcPr>
          <w:p w14:paraId="4D912C8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565F36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338D29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F41949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34398903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9C86543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7E1B7E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1" w:type="dxa"/>
            <w:vAlign w:val="center"/>
            <w:hideMark/>
          </w:tcPr>
          <w:p w14:paraId="4957BBA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C6E71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9CF72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2C2BF8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C9A1266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1E4A072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900BBC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1" w:type="dxa"/>
            <w:vAlign w:val="center"/>
            <w:hideMark/>
          </w:tcPr>
          <w:p w14:paraId="4C2FC67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DE680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4A8ED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57B3D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1A775D" w:rsidRPr="00F426CF" w14:paraId="13CD04B5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0DC092BF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4A.3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2FCA6C0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039E01D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FB92D4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5E0BFCE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0CF0FAA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5DFCF0B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B3A4907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610710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súvislosti s nárokovanými finančnými prostriedkami/deklarovanými výdavkami v ŽoP vykonaná kontrola verejného obstarávania/obstarávania?</w:t>
            </w:r>
          </w:p>
        </w:tc>
        <w:tc>
          <w:tcPr>
            <w:tcW w:w="571" w:type="dxa"/>
            <w:vAlign w:val="center"/>
            <w:hideMark/>
          </w:tcPr>
          <w:p w14:paraId="7FCBF69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EBF3C9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98563B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D4F8062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34E6EA2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BAB7066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B03E3A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1" w:type="dxa"/>
            <w:vAlign w:val="center"/>
            <w:hideMark/>
          </w:tcPr>
          <w:p w14:paraId="2F424FE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DFFDB3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B886F7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C2A114F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7ED0B49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9B0B315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AD2DDD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správne vyčíslená hodnota nárokovaných výdavkov s ohľadom na uloženú finančnú korekciu za nedostatky pri verejnom obstarávaní/obstarávaní, resp. inú finančnú korekciu?</w:t>
            </w:r>
          </w:p>
        </w:tc>
        <w:tc>
          <w:tcPr>
            <w:tcW w:w="571" w:type="dxa"/>
            <w:vAlign w:val="center"/>
            <w:hideMark/>
          </w:tcPr>
          <w:p w14:paraId="7696015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3BF085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2B04E2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B1C49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FC6ADA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7AC2759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26E40C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71" w:type="dxa"/>
            <w:vAlign w:val="center"/>
            <w:hideMark/>
          </w:tcPr>
          <w:p w14:paraId="2AB8A62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CC04E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5E51C1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1734FBD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4883B0E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5401792C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4A.3.5</w:t>
            </w:r>
          </w:p>
        </w:tc>
        <w:tc>
          <w:tcPr>
            <w:tcW w:w="4107" w:type="dxa"/>
            <w:gridSpan w:val="3"/>
            <w:vAlign w:val="center"/>
          </w:tcPr>
          <w:p w14:paraId="5792771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výdavky prijímateľa vynaložené v správnom čase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3"/>
            </w:r>
            <w:r>
              <w:rPr>
                <w:color w:val="000000"/>
                <w:sz w:val="20"/>
                <w:szCs w:val="20"/>
              </w:rPr>
              <w:t>, vhodnom množstve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4"/>
            </w:r>
            <w:r>
              <w:rPr>
                <w:color w:val="000000"/>
                <w:sz w:val="20"/>
                <w:szCs w:val="20"/>
              </w:rPr>
              <w:t xml:space="preserve"> a kvalite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5"/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</w:tcPr>
          <w:p w14:paraId="28EF424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7DCDD1D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5BF711B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06FB51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1A775D" w:rsidRPr="00F426CF" w14:paraId="10888861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F26CE41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4A.4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EC39E3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019A18C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FB52785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33B9C6A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906AF85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3154470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0E4A14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E0B981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preukázaná väzba nárokovaných finančných prostriedkov / deklarovaných výdavkov na projekt a jeho nevyhnutnosť pri realizácii projektu?</w:t>
            </w:r>
          </w:p>
        </w:tc>
        <w:tc>
          <w:tcPr>
            <w:tcW w:w="571" w:type="dxa"/>
            <w:vAlign w:val="center"/>
            <w:hideMark/>
          </w:tcPr>
          <w:p w14:paraId="5DD6F49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A7201D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BDB62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00D0B9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1A775D" w:rsidRPr="00F96882" w:rsidDel="000D1F76" w14:paraId="73A0E751" w14:textId="77777777" w:rsidTr="001A775D">
        <w:trPr>
          <w:gridAfter w:val="1"/>
          <w:wAfter w:w="8" w:type="dxa"/>
          <w:trHeight w:val="315"/>
        </w:trPr>
        <w:tc>
          <w:tcPr>
            <w:tcW w:w="1002" w:type="dxa"/>
            <w:shd w:val="clear" w:color="auto" w:fill="B2A1C7" w:themeFill="accent4" w:themeFillTint="99"/>
            <w:vAlign w:val="center"/>
          </w:tcPr>
          <w:p w14:paraId="40AE612B" w14:textId="5459A198" w:rsidR="0022201C" w:rsidRPr="00B27AA9" w:rsidRDefault="0022201C" w:rsidP="00DE78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4A.</w:t>
            </w:r>
            <w:r w:rsidRPr="00B27AA9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4107" w:type="dxa"/>
            <w:gridSpan w:val="3"/>
            <w:shd w:val="clear" w:color="auto" w:fill="B2A1C7" w:themeFill="accent4" w:themeFillTint="99"/>
            <w:vAlign w:val="center"/>
          </w:tcPr>
          <w:p w14:paraId="7CD27460" w14:textId="39F8F72D" w:rsidR="0022201C" w:rsidRPr="00B27AA9" w:rsidDel="00A65887" w:rsidRDefault="0022201C" w:rsidP="00DE78B6">
            <w:pPr>
              <w:rPr>
                <w:b/>
                <w:color w:val="000000"/>
                <w:sz w:val="20"/>
                <w:szCs w:val="20"/>
              </w:rPr>
            </w:pPr>
            <w:r w:rsidRPr="00B27AA9">
              <w:rPr>
                <w:b/>
                <w:color w:val="000000"/>
                <w:sz w:val="20"/>
                <w:szCs w:val="20"/>
              </w:rPr>
              <w:t>Doplňujúce monitorovacie údaje</w:t>
            </w:r>
          </w:p>
        </w:tc>
        <w:tc>
          <w:tcPr>
            <w:tcW w:w="571" w:type="dxa"/>
            <w:shd w:val="clear" w:color="auto" w:fill="B2A1C7" w:themeFill="accent4" w:themeFillTint="99"/>
            <w:vAlign w:val="center"/>
          </w:tcPr>
          <w:p w14:paraId="30C78B33" w14:textId="1F2F3C56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B2A1C7" w:themeFill="accent4" w:themeFillTint="99"/>
            <w:vAlign w:val="center"/>
          </w:tcPr>
          <w:p w14:paraId="7233F4D2" w14:textId="722A718D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B2A1C7" w:themeFill="accent4" w:themeFillTint="99"/>
            <w:vAlign w:val="center"/>
          </w:tcPr>
          <w:p w14:paraId="4E441F90" w14:textId="615324E8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14:paraId="267BBA25" w14:textId="4DBBCDB2" w:rsidR="0022201C" w:rsidRPr="00F96882" w:rsidDel="000D1F76" w:rsidRDefault="0022201C" w:rsidP="00DE78B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2201C" w:rsidRPr="00F96882" w:rsidDel="000D1F76" w14:paraId="096FFEF9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7ED7125F" w14:textId="38CEF158" w:rsidR="0022201C" w:rsidRDefault="0022201C" w:rsidP="00DE7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4A5.1</w:t>
            </w:r>
          </w:p>
        </w:tc>
        <w:tc>
          <w:tcPr>
            <w:tcW w:w="4107" w:type="dxa"/>
            <w:gridSpan w:val="3"/>
            <w:vAlign w:val="center"/>
          </w:tcPr>
          <w:p w14:paraId="1BE8C1C5" w14:textId="760D81FA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  <w:r w:rsidRPr="00F96882">
              <w:rPr>
                <w:color w:val="000000"/>
                <w:sz w:val="20"/>
                <w:szCs w:val="20"/>
              </w:rPr>
              <w:t>Sú tabuľky 1 a 2 s hodnotami merateľných ukazovateľov vyplnené formálne správne?</w:t>
            </w:r>
          </w:p>
        </w:tc>
        <w:tc>
          <w:tcPr>
            <w:tcW w:w="571" w:type="dxa"/>
            <w:vAlign w:val="center"/>
          </w:tcPr>
          <w:p w14:paraId="4B5E74C3" w14:textId="7F4038D2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1B240A6" w14:textId="5DD0CACC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E66D1AF" w14:textId="2E00CD5A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986F4F4" w14:textId="6FD2B5FB" w:rsidR="0022201C" w:rsidRPr="00F96882" w:rsidDel="000D1F76" w:rsidRDefault="0022201C" w:rsidP="00DE78B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2201C" w:rsidRPr="00F96882" w:rsidDel="000D1F76" w14:paraId="736C7F69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28955121" w14:textId="48509E08" w:rsidR="0022201C" w:rsidRDefault="0022201C" w:rsidP="00DE7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4A5.2</w:t>
            </w:r>
          </w:p>
        </w:tc>
        <w:tc>
          <w:tcPr>
            <w:tcW w:w="4107" w:type="dxa"/>
            <w:gridSpan w:val="3"/>
            <w:vAlign w:val="center"/>
          </w:tcPr>
          <w:p w14:paraId="03561B16" w14:textId="00E080BF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  <w:r w:rsidRPr="00F96882">
              <w:rPr>
                <w:color w:val="000000"/>
                <w:sz w:val="20"/>
                <w:szCs w:val="20"/>
              </w:rPr>
              <w:t>Sú v tabuľke č. 3 uvedené identifikované problémy, riziká a ďalšie informácie v súvislosti s realizáciou projektu?</w:t>
            </w:r>
          </w:p>
        </w:tc>
        <w:tc>
          <w:tcPr>
            <w:tcW w:w="571" w:type="dxa"/>
            <w:vAlign w:val="center"/>
          </w:tcPr>
          <w:p w14:paraId="1959C208" w14:textId="77777777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37578BC" w14:textId="77777777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6CA5973D" w14:textId="77777777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7A80249" w14:textId="77777777" w:rsidR="0022201C" w:rsidRPr="00F96882" w:rsidDel="000D1F76" w:rsidRDefault="0022201C" w:rsidP="00DE78B6">
            <w:pPr>
              <w:jc w:val="both"/>
              <w:rPr>
                <w:bCs/>
                <w:color w:val="000000"/>
              </w:rPr>
            </w:pPr>
          </w:p>
        </w:tc>
      </w:tr>
      <w:tr w:rsidR="00A65887" w:rsidRPr="00F426CF" w14:paraId="582BB4DB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B084AD6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4B - Žiadosť o platbu - poskytnutie zálohovej platby</w:t>
            </w:r>
          </w:p>
        </w:tc>
      </w:tr>
      <w:tr w:rsidR="001A775D" w:rsidRPr="00F426CF" w14:paraId="6D8A86E5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FC6097B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0B6677F2" w14:textId="77777777" w:rsidR="00A65887" w:rsidRPr="00F426CF" w:rsidRDefault="00A65887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5144498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5987893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55674E5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0CF58B2" w14:textId="4A5344CB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82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283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1A775D" w:rsidRPr="00F426CF" w14:paraId="47AC3557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7665DE0C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4B.1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3D047110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6E7252A5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32D969FF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9C41E66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53CF02D3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6FF8DED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4871888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DC4EFA6" w14:textId="20D9B029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Sú údaje v ŽoP predloženej cez verejný portál identické s údajmi, ktoré sú uvedené v tlačenej verzii ŽoP? 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ŽoP predkladá </w:t>
            </w: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prostredníctvom elektronického podania priamo cez 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verejný portál ITMS 2014+, túto skutočnosť RO nekontroluje.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</w:tc>
        <w:tc>
          <w:tcPr>
            <w:tcW w:w="571" w:type="dxa"/>
            <w:vAlign w:val="center"/>
            <w:hideMark/>
          </w:tcPr>
          <w:p w14:paraId="472A8FC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6DA319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BAD2A1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D34DC6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92693C8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988F22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5BDE615" w14:textId="5A47C898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7130846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D5435E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2A52B6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7EB65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216B094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800278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8F8ADD9" w14:textId="0EE755CD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e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v platnom znení?</w:t>
            </w:r>
          </w:p>
        </w:tc>
        <w:tc>
          <w:tcPr>
            <w:tcW w:w="571" w:type="dxa"/>
            <w:vAlign w:val="center"/>
            <w:hideMark/>
          </w:tcPr>
          <w:p w14:paraId="67322ED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B3B626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3B6FD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33DBA0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146F27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B8106A7" w14:textId="77777777" w:rsidR="00A65887" w:rsidRPr="004E4A29" w:rsidRDefault="00A65887" w:rsidP="00C01069">
            <w:pPr>
              <w:pStyle w:val="Default"/>
              <w:jc w:val="center"/>
              <w:rPr>
                <w:sz w:val="20"/>
              </w:rPr>
              <w:pPrChange w:id="284" w:author="Autor">
                <w:pPr>
                  <w:pStyle w:val="Default"/>
                </w:pPr>
              </w:pPrChange>
            </w:pPr>
            <w:r w:rsidRPr="0024400F">
              <w:rPr>
                <w:rFonts w:ascii="Times New Roman" w:hAnsi="Times New Roman"/>
                <w:sz w:val="20"/>
              </w:rPr>
              <w:t>4B.1.4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FE91A0C" w14:textId="305AD4D7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ŽoP spracovaná na predpísanom formulári, vyplnená vo všetkých povinných poliach v súlade s platnými pokynmi k vypĺňaniu ŽoP? </w:t>
            </w:r>
          </w:p>
        </w:tc>
        <w:tc>
          <w:tcPr>
            <w:tcW w:w="571" w:type="dxa"/>
            <w:vAlign w:val="center"/>
            <w:hideMark/>
          </w:tcPr>
          <w:p w14:paraId="3C990F0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6E37DF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064BD4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BD53D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17AE8AA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9D0AD60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981650" w14:textId="5B5848B1" w:rsidR="00A65887" w:rsidRPr="00F426CF" w:rsidRDefault="00A65887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Nárokuje si prijímateľ výšku zálohovej platby v zmysle podmienok stanovených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ou o NFP? </w:t>
            </w:r>
          </w:p>
        </w:tc>
        <w:tc>
          <w:tcPr>
            <w:tcW w:w="571" w:type="dxa"/>
            <w:vAlign w:val="center"/>
            <w:hideMark/>
          </w:tcPr>
          <w:p w14:paraId="169CDE1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0203A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75421C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A1650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4BB71FC3" w14:textId="77777777" w:rsidTr="00675C58">
        <w:trPr>
          <w:gridAfter w:val="1"/>
          <w:wAfter w:w="8" w:type="dxa"/>
          <w:trHeight w:val="2295"/>
        </w:trPr>
        <w:tc>
          <w:tcPr>
            <w:tcW w:w="1002" w:type="dxa"/>
            <w:vAlign w:val="center"/>
            <w:hideMark/>
          </w:tcPr>
          <w:p w14:paraId="1E0AD85B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4B.1.6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11AD5CE" w14:textId="5C2B4280" w:rsidR="00A65887" w:rsidRPr="00F426CF" w:rsidRDefault="00A65887" w:rsidP="008D020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>
              <w:rPr>
                <w:color w:val="000000"/>
                <w:sz w:val="20"/>
                <w:szCs w:val="20"/>
              </w:rPr>
              <w:t xml:space="preserve"> 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finančná 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>
              <w:rPr>
                <w:color w:val="000000"/>
                <w:sz w:val="20"/>
                <w:szCs w:val="20"/>
              </w:rPr>
              <w:t xml:space="preserve"> 7</w:t>
            </w:r>
            <w:r w:rsidRPr="00F426CF">
              <w:rPr>
                <w:color w:val="000000"/>
                <w:sz w:val="20"/>
                <w:szCs w:val="20"/>
              </w:rPr>
              <w:t xml:space="preserve"> zákona č</w:t>
            </w:r>
            <w:r w:rsidRPr="001F1F4D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357</w:t>
            </w:r>
            <w:r w:rsidRPr="00F426CF">
              <w:rPr>
                <w:color w:val="000000"/>
                <w:sz w:val="20"/>
                <w:szCs w:val="20"/>
              </w:rPr>
              <w:t>/20</w:t>
            </w:r>
            <w:r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 audite a o zmene a doplnení niektorých zákonov? </w:t>
            </w:r>
          </w:p>
        </w:tc>
        <w:tc>
          <w:tcPr>
            <w:tcW w:w="571" w:type="dxa"/>
            <w:vAlign w:val="center"/>
            <w:hideMark/>
          </w:tcPr>
          <w:p w14:paraId="1D8902E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C40FAD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3E3AFF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0E1A65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4F0C69C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B4A529B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D4FEB2F" w14:textId="5C0713C2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ŽoP podpísaná štatutárnym orgánom prijímateľa alebo ním poverenou osobou? </w:t>
            </w:r>
            <w:r w:rsidRPr="004E4A29">
              <w:rPr>
                <w:sz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7DFE52F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0C1FFB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D7AC5B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9FF37C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30EE57C7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2A43851D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56606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71" w:type="dxa"/>
            <w:vAlign w:val="center"/>
            <w:hideMark/>
          </w:tcPr>
          <w:p w14:paraId="3BBC67F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EC686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96D5DA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AEB8A5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34B915AC" w14:textId="77777777" w:rsidTr="0024400F">
        <w:trPr>
          <w:gridAfter w:val="1"/>
          <w:wAfter w:w="8" w:type="dxa"/>
          <w:trHeight w:val="300"/>
          <w:del w:id="285" w:author="Autor"/>
        </w:trPr>
        <w:tc>
          <w:tcPr>
            <w:tcW w:w="1002" w:type="dxa"/>
            <w:vAlign w:val="center"/>
          </w:tcPr>
          <w:p w14:paraId="7782ED12" w14:textId="77777777" w:rsidR="00A65887" w:rsidRPr="00F426CF" w:rsidRDefault="00A65887" w:rsidP="00A65887">
            <w:pPr>
              <w:jc w:val="center"/>
              <w:rPr>
                <w:del w:id="286" w:author="Autor"/>
                <w:color w:val="000000"/>
                <w:sz w:val="20"/>
                <w:szCs w:val="20"/>
              </w:rPr>
            </w:pPr>
            <w:del w:id="287" w:author="Autor">
              <w:r>
                <w:rPr>
                  <w:color w:val="000000"/>
                  <w:sz w:val="20"/>
                  <w:szCs w:val="20"/>
                </w:rPr>
                <w:delText>4B.1.9</w:delText>
              </w:r>
            </w:del>
          </w:p>
        </w:tc>
        <w:tc>
          <w:tcPr>
            <w:tcW w:w="4107" w:type="dxa"/>
            <w:gridSpan w:val="3"/>
            <w:vAlign w:val="center"/>
          </w:tcPr>
          <w:p w14:paraId="74CDB6C2" w14:textId="77777777" w:rsidR="00A65887" w:rsidRPr="00F426CF" w:rsidRDefault="00A65887" w:rsidP="00F426CF">
            <w:pPr>
              <w:rPr>
                <w:del w:id="288" w:author="Autor"/>
                <w:color w:val="000000"/>
                <w:sz w:val="20"/>
                <w:szCs w:val="20"/>
              </w:rPr>
            </w:pPr>
            <w:del w:id="289" w:author="Autor">
              <w:r>
                <w:rPr>
                  <w:color w:val="000000"/>
                  <w:sz w:val="20"/>
                  <w:szCs w:val="20"/>
                </w:rPr>
                <w:delText>Bolo dodržané zníženie oprávnených výdavkov z dôvodu udelenej finančnej opravy?</w:delText>
              </w:r>
            </w:del>
          </w:p>
        </w:tc>
        <w:tc>
          <w:tcPr>
            <w:tcW w:w="571" w:type="dxa"/>
            <w:vAlign w:val="center"/>
          </w:tcPr>
          <w:p w14:paraId="12E92DFC" w14:textId="77777777" w:rsidR="00A65887" w:rsidRPr="00F426CF" w:rsidRDefault="00A65887" w:rsidP="00F426CF">
            <w:pPr>
              <w:rPr>
                <w:del w:id="290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1695D99E" w14:textId="77777777" w:rsidR="00A65887" w:rsidRPr="00F426CF" w:rsidRDefault="00A65887" w:rsidP="00F426CF">
            <w:pPr>
              <w:rPr>
                <w:del w:id="291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DCA374D" w14:textId="77777777" w:rsidR="00A65887" w:rsidRPr="00F426CF" w:rsidRDefault="00A65887" w:rsidP="00F426CF">
            <w:pPr>
              <w:rPr>
                <w:del w:id="292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1B84198" w14:textId="77777777" w:rsidR="00A65887" w:rsidRPr="00F426CF" w:rsidRDefault="00A65887" w:rsidP="00406772">
            <w:pPr>
              <w:jc w:val="both"/>
              <w:rPr>
                <w:del w:id="293" w:author="Autor"/>
                <w:b/>
                <w:bCs/>
                <w:color w:val="000000"/>
                <w:sz w:val="20"/>
                <w:szCs w:val="20"/>
              </w:rPr>
            </w:pPr>
            <w:del w:id="294" w:author="Autor">
              <w:r>
                <w:rPr>
                  <w:bCs/>
                  <w:color w:val="000000"/>
                  <w:sz w:val="16"/>
                  <w:szCs w:val="16"/>
                </w:rPr>
                <w:delText>U</w:delTex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delText>v</w:delText>
              </w:r>
              <w:r>
                <w:rPr>
                  <w:bCs/>
                  <w:color w:val="000000"/>
                  <w:sz w:val="16"/>
                  <w:szCs w:val="16"/>
                </w:rPr>
                <w:delText>iesť,</w:delTex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delText xml:space="preserve"> </w:delTex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delText>ktorý konkrétny audit/kontrola/certifikačné overovanie finančnú opravu navrhol, percentuálnu sadzbu, kód a názov verejného obstarávania a informáciu, či je finančná oprava potvrdená/nepotvrdená. V prípade, že nepotvrdenú finančnú opravu RO/SO neupla</w:delText>
              </w:r>
              <w:r w:rsidR="00867111">
                <w:rPr>
                  <w:bCs/>
                  <w:color w:val="000000"/>
                  <w:sz w:val="16"/>
                  <w:szCs w:val="16"/>
                </w:rPr>
                <w:delText>t</w:delTex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delText xml:space="preserve">nil, je tiež potrebné uviesť predmetné informácie. </w:delText>
              </w:r>
            </w:del>
          </w:p>
        </w:tc>
      </w:tr>
      <w:tr w:rsidR="00A65887" w:rsidRPr="00F426CF" w14:paraId="1561641A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2AA2BDC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 w:themeColor="background1"/>
                <w:sz w:val="22"/>
                <w:szCs w:val="22"/>
              </w:rPr>
              <w:t>4C - Žiadosť o platbu - zúčtovanie predfinancovania</w:t>
            </w:r>
          </w:p>
        </w:tc>
      </w:tr>
      <w:tr w:rsidR="001A775D" w:rsidRPr="00F426CF" w14:paraId="3BE17266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449F05E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3972575" w14:textId="77777777" w:rsidR="00A65887" w:rsidRPr="00F426CF" w:rsidRDefault="00A65887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884D524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AF1A58A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13686259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691A130" w14:textId="3B813CD4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95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296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1A775D" w:rsidRPr="00F426CF" w14:paraId="411D06C2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2EE833A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4C.1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232D2F8C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1785E1C8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63379EB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7FD8F20D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40CADA14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74FB87E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19923FC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B06366A" w14:textId="123EE464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Sú údaje v ŽoP predloženej cez verejný portál identické s údajmi, ktoré sú uvedené v tlačenej verzii ŽoP? 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ŽoP predkladá </w:t>
            </w: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prostredníctvom elektronického podania priamo cez 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verejný portál ITMS 2014+, túto skutočnosť RO nekontroluje.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</w:tc>
        <w:tc>
          <w:tcPr>
            <w:tcW w:w="571" w:type="dxa"/>
            <w:vAlign w:val="center"/>
            <w:hideMark/>
          </w:tcPr>
          <w:p w14:paraId="78625F5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0F1715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995E88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70564E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D18DFB1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709A1218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1B506BF" w14:textId="11CC8202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78D0BA1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A808D2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0B3E80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0D882A7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3F165D8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E4A446C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22FAE46" w14:textId="6DA44A9C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e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v platnom znení?</w:t>
            </w:r>
          </w:p>
        </w:tc>
        <w:tc>
          <w:tcPr>
            <w:tcW w:w="571" w:type="dxa"/>
            <w:vAlign w:val="center"/>
            <w:hideMark/>
          </w:tcPr>
          <w:p w14:paraId="0A3D9D1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C1566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C1D54D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C4D5DD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62FAE8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80F865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6A0D60C" w14:textId="76A0A908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ŽoP spracovaná na predpísanom formulári, vyplnená vo všetkých povinných poliach v súlade s platnými pokynmi k vypĺňaniu ŽoP? </w:t>
            </w:r>
          </w:p>
        </w:tc>
        <w:tc>
          <w:tcPr>
            <w:tcW w:w="571" w:type="dxa"/>
            <w:vAlign w:val="center"/>
            <w:hideMark/>
          </w:tcPr>
          <w:p w14:paraId="4340778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3668D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16097B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1A8DCE9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145932F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E479A1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EEE913" w14:textId="68076695" w:rsidR="00A65887" w:rsidRPr="00F426CF" w:rsidRDefault="00A65887">
            <w:pPr>
              <w:rPr>
                <w:color w:val="000000"/>
                <w:sz w:val="20"/>
                <w:szCs w:val="20"/>
              </w:rPr>
            </w:pPr>
            <w:del w:id="297" w:author="Autor">
              <w:r w:rsidRPr="00F426CF">
                <w:rPr>
                  <w:color w:val="000000"/>
                  <w:sz w:val="20"/>
                  <w:szCs w:val="20"/>
                </w:rPr>
                <w:delText>Sú nárokované finančné prostriedky/</w:delText>
              </w:r>
            </w:del>
            <w:ins w:id="298" w:author="Autor">
              <w:r w:rsidRPr="00F426CF">
                <w:rPr>
                  <w:color w:val="000000"/>
                  <w:sz w:val="20"/>
                  <w:szCs w:val="20"/>
                </w:rPr>
                <w:t>Sú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deklarované výdavky oprávnené vzhľadom na časovú oprávnenosť uvedenú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277068D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E72483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149062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97CD08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6F302839" w14:textId="77777777" w:rsidTr="00675C58">
        <w:trPr>
          <w:gridAfter w:val="1"/>
          <w:wAfter w:w="8" w:type="dxa"/>
          <w:trHeight w:val="2295"/>
        </w:trPr>
        <w:tc>
          <w:tcPr>
            <w:tcW w:w="1002" w:type="dxa"/>
            <w:vAlign w:val="center"/>
            <w:hideMark/>
          </w:tcPr>
          <w:p w14:paraId="3D044E9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4C.1.6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471D04" w14:textId="7A3E1233" w:rsidR="00A65887" w:rsidRPr="00F426CF" w:rsidRDefault="00A65887" w:rsidP="008D020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>
              <w:rPr>
                <w:color w:val="000000"/>
                <w:sz w:val="20"/>
                <w:szCs w:val="20"/>
              </w:rPr>
              <w:t xml:space="preserve"> 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>
              <w:rPr>
                <w:color w:val="000000"/>
                <w:sz w:val="20"/>
                <w:szCs w:val="20"/>
              </w:rPr>
              <w:t xml:space="preserve"> 7</w:t>
            </w:r>
            <w:r w:rsidRPr="00F426CF">
              <w:rPr>
                <w:color w:val="000000"/>
                <w:sz w:val="20"/>
                <w:szCs w:val="20"/>
              </w:rPr>
              <w:t xml:space="preserve"> zákona č. </w:t>
            </w:r>
            <w:r>
              <w:rPr>
                <w:color w:val="000000"/>
                <w:sz w:val="20"/>
                <w:szCs w:val="20"/>
              </w:rPr>
              <w:t>357</w:t>
            </w:r>
            <w:r w:rsidRPr="00F426CF">
              <w:rPr>
                <w:color w:val="000000"/>
                <w:sz w:val="20"/>
                <w:szCs w:val="20"/>
              </w:rPr>
              <w:t>/20</w:t>
            </w:r>
            <w:r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vnútornom audite a o zmene a doplnení niektorých zákonov? </w:t>
            </w:r>
          </w:p>
        </w:tc>
        <w:tc>
          <w:tcPr>
            <w:tcW w:w="571" w:type="dxa"/>
            <w:vAlign w:val="center"/>
            <w:hideMark/>
          </w:tcPr>
          <w:p w14:paraId="6831047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B84ECD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57E18D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18BE72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5294F75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583F71D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2ABE1D6" w14:textId="6D745013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ŽoP podpísaná štatutárnym orgánom prijímateľa alebo ním poverenou osobou? </w:t>
            </w:r>
          </w:p>
        </w:tc>
        <w:tc>
          <w:tcPr>
            <w:tcW w:w="571" w:type="dxa"/>
            <w:vAlign w:val="center"/>
            <w:hideMark/>
          </w:tcPr>
          <w:p w14:paraId="2703A17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1561A1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F339F3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A712B4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6B31990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7E27EB5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723AA0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71" w:type="dxa"/>
            <w:vAlign w:val="center"/>
            <w:hideMark/>
          </w:tcPr>
          <w:p w14:paraId="7E3E212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8A12B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BFC7F3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0AA7764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6C128F39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3BD37371" w14:textId="7670C1B1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4C.1.9</w:t>
            </w:r>
          </w:p>
        </w:tc>
        <w:tc>
          <w:tcPr>
            <w:tcW w:w="4107" w:type="dxa"/>
            <w:gridSpan w:val="3"/>
            <w:vAlign w:val="center"/>
          </w:tcPr>
          <w:p w14:paraId="3A00962F" w14:textId="7EF74C99" w:rsidR="00A65887" w:rsidRPr="00F426CF" w:rsidRDefault="00A65887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del w:id="299" w:author="Autor">
              <w:r w:rsidRPr="00F426CF">
                <w:rPr>
                  <w:color w:val="000000"/>
                  <w:sz w:val="20"/>
                  <w:szCs w:val="20"/>
                </w:rPr>
                <w:delText>nárokované finančné prostriedky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/deklarované výdavky doložené dokladom o úhrade? </w:t>
            </w:r>
          </w:p>
        </w:tc>
        <w:tc>
          <w:tcPr>
            <w:tcW w:w="571" w:type="dxa"/>
            <w:vAlign w:val="center"/>
          </w:tcPr>
          <w:p w14:paraId="438E64A3" w14:textId="1391A5F1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</w:tcPr>
          <w:p w14:paraId="48B799B4" w14:textId="5597C6E5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</w:tcPr>
          <w:p w14:paraId="46907C16" w14:textId="3AB62FCF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</w:tcPr>
          <w:p w14:paraId="2FF52ED6" w14:textId="7A54F243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9A10217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47DAFD1C" w14:textId="15428199" w:rsidR="00A65887" w:rsidRPr="00F426CF" w:rsidRDefault="00A65887" w:rsidP="00A65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4C.1.10</w:t>
            </w:r>
          </w:p>
        </w:tc>
        <w:tc>
          <w:tcPr>
            <w:tcW w:w="4107" w:type="dxa"/>
            <w:gridSpan w:val="3"/>
            <w:vAlign w:val="center"/>
          </w:tcPr>
          <w:p w14:paraId="372D05A5" w14:textId="576A301C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71" w:type="dxa"/>
            <w:vAlign w:val="center"/>
          </w:tcPr>
          <w:p w14:paraId="553E690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650F6F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B1EE9A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BF74F10" w14:textId="1DE9E621" w:rsidR="00A65887" w:rsidRPr="00F426CF" w:rsidRDefault="00A65887" w:rsidP="004067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>ktorý konkrétny audit/kontrola/certifikačné overovanie finančnú opravu navrhol, percentuálnu sadzbu, kód a názov verejného obstarávania a informáciu, či je finančná oprava potvrdená/nepotvrdená. V prípade, že bola finančná oprava zohľadnená pri poskytnutí predfinancovania RO/SO uvedie identifikáciu predmetnej ŽoP.</w:t>
            </w:r>
            <w:r w:rsidR="00821FE5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45A28" w:rsidRPr="00F426CF" w14:paraId="6DC8AD47" w14:textId="77777777" w:rsidTr="001A775D">
        <w:trPr>
          <w:gridAfter w:val="1"/>
          <w:wAfter w:w="8" w:type="dxa"/>
          <w:trHeight w:val="300"/>
          <w:ins w:id="300" w:author="Autor"/>
        </w:trPr>
        <w:tc>
          <w:tcPr>
            <w:tcW w:w="1002" w:type="dxa"/>
            <w:vAlign w:val="center"/>
          </w:tcPr>
          <w:p w14:paraId="2B53DA1B" w14:textId="3E3EC978" w:rsidR="00545A28" w:rsidRDefault="00545A28" w:rsidP="00A65887">
            <w:pPr>
              <w:jc w:val="center"/>
              <w:rPr>
                <w:ins w:id="301" w:author="Autor"/>
                <w:color w:val="000000"/>
                <w:sz w:val="20"/>
                <w:szCs w:val="20"/>
              </w:rPr>
            </w:pPr>
            <w:ins w:id="302" w:author="Autor">
              <w:r>
                <w:rPr>
                  <w:color w:val="000000"/>
                  <w:sz w:val="20"/>
                  <w:szCs w:val="20"/>
                </w:rPr>
                <w:t>4C.1.11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4AE318C5" w14:textId="30A0EADD" w:rsidR="00545A28" w:rsidRDefault="00545A28" w:rsidP="00F426CF">
            <w:pPr>
              <w:rPr>
                <w:ins w:id="303" w:author="Autor"/>
                <w:color w:val="000000"/>
                <w:sz w:val="20"/>
                <w:szCs w:val="20"/>
              </w:rPr>
            </w:pPr>
            <w:ins w:id="304" w:author="Autor">
              <w:r w:rsidRPr="00545A28">
                <w:rPr>
                  <w:color w:val="000000"/>
                  <w:sz w:val="20"/>
                  <w:szCs w:val="20"/>
                </w:rPr>
                <w:t>Bola správne uvedená výška finančnej opravy, o ktorú bol výdavok znížený a identifikovaná nežiadaná suma?</w:t>
              </w:r>
            </w:ins>
          </w:p>
        </w:tc>
        <w:tc>
          <w:tcPr>
            <w:tcW w:w="571" w:type="dxa"/>
            <w:vAlign w:val="center"/>
          </w:tcPr>
          <w:p w14:paraId="053A2B0A" w14:textId="77777777" w:rsidR="00545A28" w:rsidRPr="00F426CF" w:rsidRDefault="00545A28" w:rsidP="00F426CF">
            <w:pPr>
              <w:rPr>
                <w:ins w:id="305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391E092" w14:textId="77777777" w:rsidR="00545A28" w:rsidRPr="00F426CF" w:rsidRDefault="00545A28" w:rsidP="00F426CF">
            <w:pPr>
              <w:rPr>
                <w:ins w:id="306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E6114E3" w14:textId="77777777" w:rsidR="00545A28" w:rsidRPr="00F426CF" w:rsidRDefault="00545A28" w:rsidP="00F426CF">
            <w:pPr>
              <w:rPr>
                <w:ins w:id="307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D6B05C1" w14:textId="77777777" w:rsidR="00545A28" w:rsidRDefault="00545A28" w:rsidP="00406772">
            <w:pPr>
              <w:jc w:val="both"/>
              <w:rPr>
                <w:ins w:id="308" w:author="Autor"/>
                <w:bCs/>
                <w:color w:val="000000"/>
                <w:sz w:val="16"/>
                <w:szCs w:val="16"/>
              </w:rPr>
            </w:pPr>
          </w:p>
        </w:tc>
      </w:tr>
      <w:tr w:rsidR="00DE78B6" w:rsidRPr="00F426CF" w14:paraId="2CA28B4A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408B20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5 - Cestovné náhrady</w:t>
            </w:r>
          </w:p>
        </w:tc>
      </w:tr>
      <w:tr w:rsidR="001A775D" w:rsidRPr="00F426CF" w14:paraId="274B2C0B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2C65A11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E7A234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EA74FC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3AD477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99C3BF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9B60785" w14:textId="70428E0D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09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10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3FD0BDD4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09E57AB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3A1745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príkaz s údajmi stanovenými v  zákone o cestovných náhradách, ktorý obsahuje tieto údaje: meno a priezvisko zamestnanca, súhlas s vyslaním na služobnú cestu s podpisom zamestnanca, začiatok cesty, miesto konania, účel cesty, koniec cesty, určený dopravný prostriedok?</w:t>
            </w:r>
          </w:p>
        </w:tc>
        <w:tc>
          <w:tcPr>
            <w:tcW w:w="571" w:type="dxa"/>
            <w:vAlign w:val="center"/>
            <w:hideMark/>
          </w:tcPr>
          <w:p w14:paraId="23F9918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85123B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BD4E3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36D68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F3486C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0F3E1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1CEBF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vyúčtovanie pracovnej cesty podložené dokladmi v zmysle špecifických požiadaviek RO?</w:t>
            </w:r>
          </w:p>
        </w:tc>
        <w:tc>
          <w:tcPr>
            <w:tcW w:w="571" w:type="dxa"/>
            <w:vAlign w:val="center"/>
            <w:hideMark/>
          </w:tcPr>
          <w:p w14:paraId="0383E1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5D008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BE9B78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03254F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D966476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12E414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68A5BA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lístok, palubný lístok?</w:t>
            </w:r>
          </w:p>
        </w:tc>
        <w:tc>
          <w:tcPr>
            <w:tcW w:w="571" w:type="dxa"/>
            <w:vAlign w:val="center"/>
            <w:hideMark/>
          </w:tcPr>
          <w:p w14:paraId="04EA74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177B4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85EBB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55BCB6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2059EEB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D98F85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07C8DB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písomnú správu zo služobnej cesty?</w:t>
            </w:r>
          </w:p>
        </w:tc>
        <w:tc>
          <w:tcPr>
            <w:tcW w:w="571" w:type="dxa"/>
            <w:vAlign w:val="center"/>
            <w:hideMark/>
          </w:tcPr>
          <w:p w14:paraId="355519A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CC58DF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E3C0A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961A50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C0664F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CAE640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4045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súkromného motorového vozidla pre služobné účely údaj o výške cestovného prostredníctvom verejnej dopravy (napr. potvrdenie dopravcu)?</w:t>
            </w:r>
          </w:p>
        </w:tc>
        <w:tc>
          <w:tcPr>
            <w:tcW w:w="571" w:type="dxa"/>
            <w:vAlign w:val="center"/>
            <w:hideMark/>
          </w:tcPr>
          <w:p w14:paraId="61B320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FE98B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A2FD5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0DD11F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6EBAB33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C5CB28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398124" w14:textId="312E467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motorového vozidla organizácie pre služobné účely dokumentáciu v zmysle požiadaviek RO a</w:t>
            </w:r>
            <w:r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781C20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A11706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125F0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D3BB0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7F25475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B7A1D5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5.7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6C3B29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doklady o ďalších nevyhnutných výdavkoch (napr. taxi služba vrátane písomného zdôvodnenia použitia taxi služby, doklad o zaplatení parkovného, doklad o zakúpení diaľničnej známky, doklad o zaplatení úschovne batožiny apod.)?</w:t>
            </w:r>
          </w:p>
        </w:tc>
        <w:tc>
          <w:tcPr>
            <w:tcW w:w="571" w:type="dxa"/>
            <w:vAlign w:val="center"/>
            <w:hideMark/>
          </w:tcPr>
          <w:p w14:paraId="7CA863D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30A0B8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36973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F6F328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7A6239D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69F108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F49E6F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112F00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325B1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80E09B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D96A78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C6939E7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BB106C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15E5B8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sumy uvedené na cestovnom príkaze správne?  </w:t>
            </w:r>
          </w:p>
        </w:tc>
        <w:tc>
          <w:tcPr>
            <w:tcW w:w="571" w:type="dxa"/>
            <w:vAlign w:val="center"/>
            <w:hideMark/>
          </w:tcPr>
          <w:p w14:paraId="0BEA5CA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8F244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1441C7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03F8B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9058F9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BDF406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EB5FE44" w14:textId="31BFE089" w:rsidR="00DE78B6" w:rsidRPr="00F426CF" w:rsidRDefault="00DE78B6" w:rsidP="00F96882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cestovné n</w:t>
            </w:r>
            <w:r>
              <w:rPr>
                <w:color w:val="000000"/>
                <w:sz w:val="20"/>
                <w:szCs w:val="20"/>
              </w:rPr>
              <w:t>á</w:t>
            </w:r>
            <w:r w:rsidRPr="00F426CF">
              <w:rPr>
                <w:color w:val="000000"/>
                <w:sz w:val="20"/>
                <w:szCs w:val="20"/>
              </w:rPr>
              <w:t>hrad</w:t>
            </w:r>
            <w:r>
              <w:rPr>
                <w:color w:val="000000"/>
                <w:sz w:val="20"/>
                <w:szCs w:val="20"/>
              </w:rPr>
              <w:t>y</w:t>
            </w:r>
            <w:r w:rsidRPr="00F426CF">
              <w:rPr>
                <w:color w:val="000000"/>
                <w:sz w:val="20"/>
                <w:szCs w:val="20"/>
              </w:rPr>
              <w:t xml:space="preserve"> vyplatené oprávnenej osobe? </w:t>
            </w:r>
          </w:p>
        </w:tc>
        <w:tc>
          <w:tcPr>
            <w:tcW w:w="571" w:type="dxa"/>
            <w:vAlign w:val="center"/>
            <w:hideMark/>
          </w:tcPr>
          <w:p w14:paraId="66E84A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80C08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6651C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5B562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141838F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562FAF0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6 - Dokladovanie výdavkov</w:t>
            </w:r>
          </w:p>
        </w:tc>
      </w:tr>
      <w:tr w:rsidR="001A775D" w:rsidRPr="00F426CF" w14:paraId="026A0248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960CB89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16CFE4B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D644D9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C00E16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8D541C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8496310" w14:textId="44508E52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11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12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65194F2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7E630B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4E89F6D" w14:textId="2915C86E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nárokované finančné prostriedky/deklarované výdavky v ŽoP doložené požadovanými dokladmi v zmysle podmienok stanovených RO a</w:t>
            </w:r>
            <w:r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B38DE2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FAE876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58D7E7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03890D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CE05890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6FDD30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964B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Spĺňajú príslušné účtovné doklady predpísané náležitosti účtovného dokladu v zmysle § 10 zákona o účtovníctve (s výnimkou bodu f))?</w:t>
            </w:r>
          </w:p>
        </w:tc>
        <w:tc>
          <w:tcPr>
            <w:tcW w:w="571" w:type="dxa"/>
            <w:vAlign w:val="center"/>
            <w:hideMark/>
          </w:tcPr>
          <w:p w14:paraId="7AD4926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80279A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01C0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43D21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5E81C79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5B23E5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0F5C8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1" w:type="dxa"/>
            <w:vAlign w:val="center"/>
            <w:hideMark/>
          </w:tcPr>
          <w:p w14:paraId="225CE88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5256B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ED4C39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360DC1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DAC49F6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549917A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02E8A9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1" w:type="dxa"/>
            <w:vAlign w:val="center"/>
            <w:hideMark/>
          </w:tcPr>
          <w:p w14:paraId="648779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C4F06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ECBFF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3256BF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5F15654C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159E2AA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FD7ED2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1" w:type="dxa"/>
            <w:vAlign w:val="center"/>
            <w:hideMark/>
          </w:tcPr>
          <w:p w14:paraId="49B329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93B81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DACC7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E3E00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BD17656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2DBF3C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239A4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7FE20A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DB5FA3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94DFAD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F9D97B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EF35A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DB57FA7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7 - Ostatné výdavky - externé služby (outsourcing)</w:t>
            </w:r>
          </w:p>
        </w:tc>
      </w:tr>
      <w:tr w:rsidR="001A775D" w:rsidRPr="00F426CF" w14:paraId="58977AA0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1E96D6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31600CC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E2974C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7724BB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6CE84C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BC82746" w14:textId="6170B488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13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14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26D241E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482FE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A63953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 o vykonaní príslušných aktivít, prác, resp. prezenčnú listinu, resp. iný obdobný dokument?</w:t>
            </w:r>
          </w:p>
        </w:tc>
        <w:tc>
          <w:tcPr>
            <w:tcW w:w="571" w:type="dxa"/>
            <w:vAlign w:val="center"/>
            <w:hideMark/>
          </w:tcPr>
          <w:p w14:paraId="395FBA4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8799C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C7192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C0B413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73DBED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B375A7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5956F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10F1C18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998FF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34B44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3F3B39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50DB06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CEF1E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C22324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výstupy z poskytnutých služieb (napr. publikácie, posudky, analýzy, štúdie, správy z auditu, fotodokumentáciu)?</w:t>
            </w:r>
          </w:p>
        </w:tc>
        <w:tc>
          <w:tcPr>
            <w:tcW w:w="571" w:type="dxa"/>
            <w:vAlign w:val="center"/>
            <w:hideMark/>
          </w:tcPr>
          <w:p w14:paraId="16EFE3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BF49C5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21DD9D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E3A139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942F96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935AD5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470252" w14:textId="65FE5AA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ins w:id="315" w:author="Autor">
              <w:r w:rsidR="00315C47">
                <w:rPr>
                  <w:color w:val="000000"/>
                  <w:sz w:val="20"/>
                  <w:szCs w:val="20"/>
                </w:rPr>
                <w:t>služby/</w:t>
              </w:r>
            </w:ins>
            <w:r w:rsidRPr="00F426CF">
              <w:rPr>
                <w:color w:val="000000"/>
                <w:sz w:val="20"/>
                <w:szCs w:val="20"/>
              </w:rPr>
              <w:t>dodatočné služby zadané v súlade so zákonom o verejnom obstarávaní?</w:t>
            </w:r>
          </w:p>
        </w:tc>
        <w:tc>
          <w:tcPr>
            <w:tcW w:w="571" w:type="dxa"/>
            <w:vAlign w:val="center"/>
            <w:hideMark/>
          </w:tcPr>
          <w:p w14:paraId="6E30F4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71A341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4E81F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DCF8D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B0E26AF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4F761B30" w14:textId="78EEE305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4107" w:type="dxa"/>
            <w:gridSpan w:val="3"/>
            <w:vAlign w:val="center"/>
          </w:tcPr>
          <w:p w14:paraId="00FDE705" w14:textId="1F344D1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491FC2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ŽoP za </w:t>
            </w:r>
            <w:ins w:id="316" w:author="Autor">
              <w:r w:rsidR="00315C47">
                <w:rPr>
                  <w:color w:val="000000"/>
                  <w:sz w:val="20"/>
                  <w:szCs w:val="20"/>
                </w:rPr>
                <w:t>služby/</w:t>
              </w:r>
            </w:ins>
            <w:r w:rsidRPr="00491FC2">
              <w:rPr>
                <w:color w:val="000000"/>
                <w:sz w:val="20"/>
                <w:szCs w:val="20"/>
              </w:rPr>
              <w:t xml:space="preserve">dodatočné služby vykonaná kontrola verejného obstarávania/obstarávania, a bolo v rámci záverov kontroly verejného obstarávania/obstarávania konštatované pripustenie nárokovaných finančných </w:t>
            </w:r>
            <w:r w:rsidRPr="00491FC2">
              <w:rPr>
                <w:color w:val="000000"/>
                <w:sz w:val="20"/>
                <w:szCs w:val="20"/>
              </w:rPr>
              <w:lastRenderedPageBreak/>
              <w:t>prostriedkov/deklarovaných výdavkov do financovania?</w:t>
            </w:r>
          </w:p>
        </w:tc>
        <w:tc>
          <w:tcPr>
            <w:tcW w:w="571" w:type="dxa"/>
            <w:vAlign w:val="center"/>
          </w:tcPr>
          <w:p w14:paraId="2794517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006AB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1ADC44F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F4E548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34DA1CBC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9664E65" w14:textId="5A456068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8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Finančné výdavky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poplatky</w:t>
            </w:r>
          </w:p>
        </w:tc>
      </w:tr>
      <w:tr w:rsidR="001A775D" w:rsidRPr="00F426CF" w14:paraId="1BF28C2F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E8D19EF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628C428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4FA26A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BAA5CF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1BC55D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1357C69" w14:textId="3BCAAFF4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17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18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0C02AA75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42F897D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5E6698D" w14:textId="680AAB3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 dokladujúce ako výšku výdavkov tak aj ich uhradenie, prípadne iné dokumenty vystavené príslušnou bankovou inštitúciou,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ktorých je zjavná výška poplatkov za sledované obdobie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ich úhrada prijímateľom (napr. výdavky na zriadenie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vedenie účtov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finančné transakcie spojené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týmto účtom)?</w:t>
            </w:r>
          </w:p>
        </w:tc>
        <w:tc>
          <w:tcPr>
            <w:tcW w:w="571" w:type="dxa"/>
            <w:vAlign w:val="center"/>
            <w:hideMark/>
          </w:tcPr>
          <w:p w14:paraId="036C1A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542210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4FAED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772CE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58FA430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5D520CB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FBF9E61" w14:textId="3890473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výpisy, výdavkové pokladničné doklady, potvrdení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zaplatení (pri poistení majetku aj zmluvu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poistení majetku), príp. iné obdobné dokumenty (napr. výpis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obchodného registra, zápis/výpis do/z katastra nehnuteľností, vydanie stavebného povolenia, notárske poplatky, výpis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registra trestov, poistenie majetku)?</w:t>
            </w:r>
          </w:p>
        </w:tc>
        <w:tc>
          <w:tcPr>
            <w:tcW w:w="571" w:type="dxa"/>
            <w:vAlign w:val="center"/>
            <w:hideMark/>
          </w:tcPr>
          <w:p w14:paraId="652BC2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CE017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C1A614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B13E6F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DA71D74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29A89D9" w14:textId="67DE742C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9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Generovanie príjmov z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projektu</w:t>
            </w:r>
          </w:p>
        </w:tc>
      </w:tr>
      <w:tr w:rsidR="001A775D" w:rsidRPr="00F426CF" w14:paraId="0C059633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F21B9E4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BE535FF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3554D22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A7CCE7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10A9A02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EC30E3A" w14:textId="69CD08B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19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20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6E18FFB7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4D5FCEC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F8DC273" w14:textId="5C1BB9C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článku 61 všeobecného nariadenia (nerelevantné pri projektoch kde sa čistý príjem odpočítal paušálnou sadzbou)?</w:t>
            </w:r>
          </w:p>
        </w:tc>
        <w:tc>
          <w:tcPr>
            <w:tcW w:w="571" w:type="dxa"/>
            <w:vAlign w:val="center"/>
            <w:hideMark/>
          </w:tcPr>
          <w:p w14:paraId="2C699B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A721E3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FE88F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DD922C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42A75F5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5017093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CA4972" w14:textId="4595561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článku 65 ods. 8 všeobecného nariadenia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boli tieto čisté príjmy zohľadnené najneskôr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predloženia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platbu (s príznakom záverečná)?</w:t>
            </w:r>
          </w:p>
        </w:tc>
        <w:tc>
          <w:tcPr>
            <w:tcW w:w="571" w:type="dxa"/>
            <w:vAlign w:val="center"/>
            <w:hideMark/>
          </w:tcPr>
          <w:p w14:paraId="51705D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EC1BA7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91B7C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E725B6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3C5AAE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BFC208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78C3CC" w14:textId="55C763F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Nárokuje si prijímateľ finančné prostriedky / deklaruje oprávnené výdavky zodpovedajúce % výške finančnej medzery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DFC1A0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7FBC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E71C37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63ABE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4EE056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21397945" w14:textId="7357E514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10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Hospodárnosť, efektívnosť, účelnosť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účinnosť  výdavkov</w:t>
            </w:r>
          </w:p>
        </w:tc>
      </w:tr>
      <w:tr w:rsidR="001A775D" w:rsidRPr="00F426CF" w14:paraId="78DF22B3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A517F15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1385137C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349412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C547AF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FFDFF7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E3E58BD" w14:textId="79D455F4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21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22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1A775D" w:rsidRPr="00F426CF" w14:paraId="67D5FB90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23431747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FE0C825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D6B2CF9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23A93E20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2EC11A28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411543C7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BD387B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720AE1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C3559C" w14:textId="00652BE2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súvislosti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nárokovanými finančnými prostriedkami/deklarovanými výdavkami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ŽoP vykonaná kontrola verejného obstarávania/obstarávania? </w:t>
            </w:r>
          </w:p>
        </w:tc>
        <w:tc>
          <w:tcPr>
            <w:tcW w:w="571" w:type="dxa"/>
            <w:vAlign w:val="center"/>
            <w:hideMark/>
          </w:tcPr>
          <w:p w14:paraId="6FB836C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91A933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B8D6E1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BC4E6B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9E2661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D0B63A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8FA0EFF" w14:textId="44511D3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rámci záverov kontroly verejného obstarávania/obstarávania konštatované pripustenie nárokovaných finančných prostriedkov/deklarovaných výdavkov do financovania? </w:t>
            </w:r>
          </w:p>
        </w:tc>
        <w:tc>
          <w:tcPr>
            <w:tcW w:w="571" w:type="dxa"/>
            <w:vAlign w:val="center"/>
            <w:hideMark/>
          </w:tcPr>
          <w:p w14:paraId="5C1E420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FD8B8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8270C6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D14969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D0C12EC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D73598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D3E2326" w14:textId="76DBD0C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správne vyčíslená hodnota nárokovaných finančných prostriedkov/deklarovaných výdavkov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ohľadom na uloženú finančnú korekciu za nedostatky pri verejnom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obstarávaní/obstarávaní, resp. inú finančnú korekciu?</w:t>
            </w:r>
          </w:p>
        </w:tc>
        <w:tc>
          <w:tcPr>
            <w:tcW w:w="571" w:type="dxa"/>
            <w:vAlign w:val="center"/>
            <w:hideMark/>
          </w:tcPr>
          <w:p w14:paraId="63D74E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55FBF0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D42877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C54D21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CAB539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33EB06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702B3B1" w14:textId="42F1E16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nárokované finančné prostriedky/deklarované výdavky projektu primerané, t.j. zodpovedajú obvyklým cenám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danom mieste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čase? </w:t>
            </w:r>
          </w:p>
        </w:tc>
        <w:tc>
          <w:tcPr>
            <w:tcW w:w="571" w:type="dxa"/>
            <w:vAlign w:val="center"/>
            <w:hideMark/>
          </w:tcPr>
          <w:p w14:paraId="4DB457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A89FC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B83F1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95994B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909F2EE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23B2FEF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10.1.5</w:t>
            </w:r>
          </w:p>
        </w:tc>
        <w:tc>
          <w:tcPr>
            <w:tcW w:w="4107" w:type="dxa"/>
            <w:gridSpan w:val="3"/>
            <w:vAlign w:val="center"/>
          </w:tcPr>
          <w:p w14:paraId="24ECBA54" w14:textId="3D69D1BB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výdavky prijímateľa vynaložené v správnom čase, vhodnom množstve a kvalite?</w:t>
            </w:r>
          </w:p>
        </w:tc>
        <w:tc>
          <w:tcPr>
            <w:tcW w:w="571" w:type="dxa"/>
            <w:vAlign w:val="center"/>
          </w:tcPr>
          <w:p w14:paraId="28B4E5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3ED580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1FB0556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AC9C15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1A775D" w:rsidRPr="00F426CF" w14:paraId="3CBC903A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4DB95845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A7C37AA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Efektívnosť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6A706479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74CB6F7D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3B810014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5EECC7DF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5766F11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8F5CF3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91B827D" w14:textId="3ECAFC8F" w:rsidR="00DE78B6" w:rsidRPr="00F426CF" w:rsidRDefault="00DE78B6" w:rsidP="00942A88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výstup, na ktorý bol vynaložený výdavok primeraný vynaloženým finančným prostriedkom, t.j. bola dodržaná zásada „value for </w:t>
            </w:r>
            <w:r w:rsidR="00867111">
              <w:rPr>
                <w:color w:val="000000"/>
                <w:sz w:val="20"/>
                <w:szCs w:val="20"/>
              </w:rPr>
              <w:t>m</w:t>
            </w:r>
            <w:r>
              <w:rPr>
                <w:color w:val="000000"/>
                <w:sz w:val="20"/>
                <w:szCs w:val="20"/>
              </w:rPr>
              <w:t>oney</w:t>
            </w:r>
            <w:r w:rsidRPr="00F426CF">
              <w:rPr>
                <w:color w:val="000000"/>
                <w:sz w:val="20"/>
                <w:szCs w:val="20"/>
              </w:rPr>
              <w:t>/hodnota za peniaze“?</w:t>
            </w:r>
          </w:p>
        </w:tc>
        <w:tc>
          <w:tcPr>
            <w:tcW w:w="571" w:type="dxa"/>
            <w:vAlign w:val="center"/>
            <w:hideMark/>
          </w:tcPr>
          <w:p w14:paraId="2F69EB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D8AAA9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BBF683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0E5F3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1A775D" w:rsidRPr="00F426CF" w14:paraId="6B8897AC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233C80E3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63294367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10BB670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7962AF5D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9EE8A54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2F3DA8FC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0A81C8E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22F904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BFCCB1" w14:textId="50011F4B" w:rsidR="00DE78B6" w:rsidRPr="00F426CF" w:rsidRDefault="00DE78B6" w:rsidP="00CB5667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</w:t>
            </w:r>
            <w:r>
              <w:rPr>
                <w:color w:val="000000"/>
                <w:sz w:val="20"/>
                <w:szCs w:val="20"/>
              </w:rPr>
              <w:t xml:space="preserve">ý vzťah medzi určeným účelom </w:t>
            </w:r>
            <w:r w:rsidRPr="00F426CF">
              <w:rPr>
                <w:color w:val="000000"/>
                <w:sz w:val="20"/>
                <w:szCs w:val="20"/>
              </w:rPr>
              <w:t>nárokovaných finančných prostriedkov</w:t>
            </w:r>
            <w:r>
              <w:rPr>
                <w:color w:val="000000"/>
                <w:sz w:val="20"/>
                <w:szCs w:val="20"/>
              </w:rPr>
              <w:t xml:space="preserve"> a skutočným účelom použitia </w:t>
            </w:r>
            <w:r w:rsidRPr="00F426CF">
              <w:rPr>
                <w:color w:val="000000"/>
                <w:sz w:val="20"/>
                <w:szCs w:val="20"/>
              </w:rPr>
              <w:t>finančných prostriedkov</w:t>
            </w:r>
            <w:r>
              <w:rPr>
                <w:color w:val="000000"/>
                <w:sz w:val="20"/>
                <w:szCs w:val="20"/>
              </w:rPr>
              <w:t xml:space="preserve"> na základe </w:t>
            </w:r>
            <w:r w:rsidRPr="00F426CF">
              <w:rPr>
                <w:color w:val="000000"/>
                <w:sz w:val="20"/>
                <w:szCs w:val="20"/>
              </w:rPr>
              <w:t>deklarovaných výdavkov na projekt</w:t>
            </w:r>
            <w:r>
              <w:rPr>
                <w:color w:val="000000"/>
                <w:sz w:val="20"/>
                <w:szCs w:val="20"/>
              </w:rPr>
              <w:t>?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4A1C595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C9D7E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114AB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1126A3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F6F051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3004193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4107" w:type="dxa"/>
            <w:gridSpan w:val="3"/>
            <w:vAlign w:val="center"/>
          </w:tcPr>
          <w:p w14:paraId="28495C3E" w14:textId="77777777" w:rsidR="00DE78B6" w:rsidRPr="00F426CF" w:rsidRDefault="00DE78B6" w:rsidP="005312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preukázaná nevyhnutnosť deklarovaných výdavkov na projekt?</w:t>
            </w:r>
          </w:p>
        </w:tc>
        <w:tc>
          <w:tcPr>
            <w:tcW w:w="571" w:type="dxa"/>
            <w:vAlign w:val="center"/>
          </w:tcPr>
          <w:p w14:paraId="21648A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918CC0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3756D8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9C82CE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1A775D" w:rsidRPr="00F426CF" w14:paraId="045FBAC5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1230A29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10.4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4849B9AF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Účinnosť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F6552E7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7D2A4A12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A6892CB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78D45221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036C6C2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78CD7E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144A0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skutočnosť (fyzický pokrok projektu) údajom, ktoré boli predložené na RO?</w:t>
            </w:r>
          </w:p>
        </w:tc>
        <w:tc>
          <w:tcPr>
            <w:tcW w:w="571" w:type="dxa"/>
            <w:vAlign w:val="center"/>
            <w:hideMark/>
          </w:tcPr>
          <w:p w14:paraId="60CB3CB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FE4ADB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2E833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0FEF62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2A89B0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073D2F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67173C6" w14:textId="2E1D94CB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NFP?</w:t>
            </w:r>
          </w:p>
        </w:tc>
        <w:tc>
          <w:tcPr>
            <w:tcW w:w="571" w:type="dxa"/>
            <w:vAlign w:val="center"/>
            <w:hideMark/>
          </w:tcPr>
          <w:p w14:paraId="69733A2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48C135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CCDAFA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9D8F12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F6633E1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94FE29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8B4712E" w14:textId="3FE1FA4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realizácie aktivít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nadväznosť jednotlivých procesov?</w:t>
            </w:r>
          </w:p>
        </w:tc>
        <w:tc>
          <w:tcPr>
            <w:tcW w:w="571" w:type="dxa"/>
            <w:vAlign w:val="center"/>
            <w:hideMark/>
          </w:tcPr>
          <w:p w14:paraId="4D66BFA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9D2A6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148B2F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D068D4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207D380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EE1385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3B80AD" w14:textId="7AE6B22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preukázaný súlad realizácie aktivít projektu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podmienkami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(s cieľmi projektu vyjadrenými ukazovateľmi, rozpočtom, časovým harmonogramom realizácie aktivít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pod.)?</w:t>
            </w:r>
          </w:p>
        </w:tc>
        <w:tc>
          <w:tcPr>
            <w:tcW w:w="571" w:type="dxa"/>
            <w:vAlign w:val="center"/>
            <w:hideMark/>
          </w:tcPr>
          <w:p w14:paraId="12C45E9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26D96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133AF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6F0E18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384E684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6149B3D5" w14:textId="7F4DDCE1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11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Krížové financovanie</w:t>
            </w:r>
          </w:p>
        </w:tc>
      </w:tr>
      <w:tr w:rsidR="001A775D" w:rsidRPr="00F426CF" w14:paraId="59E521CA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C8C449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C316C78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F1AEFD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770DAE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F8BE12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449AFAC" w14:textId="61F26D0C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23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24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4CBFF03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4E271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F3E55A1" w14:textId="691FAC08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splnené podmienky pre krížové financovanie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čl. 98 všeobecného nariadenia?</w:t>
            </w:r>
          </w:p>
        </w:tc>
        <w:tc>
          <w:tcPr>
            <w:tcW w:w="571" w:type="dxa"/>
            <w:vAlign w:val="center"/>
            <w:hideMark/>
          </w:tcPr>
          <w:p w14:paraId="5567C4C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F4BE1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02E44B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A0FD73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A5ED50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A6F071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06F84B4" w14:textId="473BBE29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ESF dodržaný limit stanovený RO? </w:t>
            </w:r>
          </w:p>
        </w:tc>
        <w:tc>
          <w:tcPr>
            <w:tcW w:w="571" w:type="dxa"/>
            <w:vAlign w:val="center"/>
            <w:hideMark/>
          </w:tcPr>
          <w:p w14:paraId="2142996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302C3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C09641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F527BA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59E683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31FC7E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5440E7A" w14:textId="792B9C29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krížového financovania potrebné na uspokojivé vykonávanie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ním priamo spojené?</w:t>
            </w:r>
          </w:p>
        </w:tc>
        <w:tc>
          <w:tcPr>
            <w:tcW w:w="571" w:type="dxa"/>
            <w:vAlign w:val="center"/>
            <w:hideMark/>
          </w:tcPr>
          <w:p w14:paraId="4EEC554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B9193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CE29B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22A19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7A9B969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911B716" w14:textId="1912CEC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12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použitého materiálu</w:t>
            </w:r>
          </w:p>
        </w:tc>
      </w:tr>
      <w:tr w:rsidR="001A775D" w:rsidRPr="00F426CF" w14:paraId="722668CF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53AB2B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7E6A11F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5BFF42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00690D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6EED6E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3B6429E" w14:textId="2C4E457E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25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26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6684658D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8FBCF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352366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použitého zariadenia nižšia ako výdavky na obdobné nové zariadenie?</w:t>
            </w:r>
          </w:p>
        </w:tc>
        <w:tc>
          <w:tcPr>
            <w:tcW w:w="571" w:type="dxa"/>
            <w:vAlign w:val="center"/>
            <w:hideMark/>
          </w:tcPr>
          <w:p w14:paraId="53FE47B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D111A3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2732F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EDB84D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6F8691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38C19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C66AE5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daná výsledkom VO maximálne do výšky ceny zistenej znaleckým posudkom?</w:t>
            </w:r>
          </w:p>
        </w:tc>
        <w:tc>
          <w:tcPr>
            <w:tcW w:w="571" w:type="dxa"/>
            <w:vAlign w:val="center"/>
            <w:hideMark/>
          </w:tcPr>
          <w:p w14:paraId="2A3C2C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73107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4C91D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2836CF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F2603C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2E39E8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1444880" w14:textId="019361C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dodací list alebo preberací protokol, resp. iný obdobný dokument vrátane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podpisu osoby prijímateľa potvrdzujúci prevzatie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dátum prevzatia?</w:t>
            </w:r>
          </w:p>
        </w:tc>
        <w:tc>
          <w:tcPr>
            <w:tcW w:w="571" w:type="dxa"/>
            <w:vAlign w:val="center"/>
            <w:hideMark/>
          </w:tcPr>
          <w:p w14:paraId="739E32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170787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E224E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CAE8B6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A54F5A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6C70D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30D53F" w14:textId="244422CE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znalecký posudok vyhotovený znalcom 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prekladateľoch?</w:t>
            </w:r>
          </w:p>
        </w:tc>
        <w:tc>
          <w:tcPr>
            <w:tcW w:w="571" w:type="dxa"/>
            <w:vAlign w:val="center"/>
            <w:hideMark/>
          </w:tcPr>
          <w:p w14:paraId="7B71AB2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BEDCB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F2731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928DC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FFEA0F4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861385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4BB940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3B29FD3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4E44E2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596C47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FD1AE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5040838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671ACF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04A6F1" w14:textId="2E3FFD28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použitého zariadenia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tohto zariadenia (napr. formou čestného prehlásenia)?</w:t>
            </w:r>
          </w:p>
        </w:tc>
        <w:tc>
          <w:tcPr>
            <w:tcW w:w="571" w:type="dxa"/>
            <w:vAlign w:val="center"/>
            <w:hideMark/>
          </w:tcPr>
          <w:p w14:paraId="27853C0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D5C8F2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ED28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F268D3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40FFB71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6BBF76E" w14:textId="67DFA1E6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13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pozemkov</w:t>
            </w:r>
          </w:p>
        </w:tc>
      </w:tr>
      <w:tr w:rsidR="001A775D" w:rsidRPr="00F426CF" w14:paraId="3629FB16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42E1F01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18683412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0A24DA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D8B26C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E5BE2B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616077D" w14:textId="51CCCE56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27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28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2B3FF2B0" w14:textId="77777777" w:rsidTr="00675C58">
        <w:trPr>
          <w:gridAfter w:val="1"/>
          <w:wAfter w:w="8" w:type="dxa"/>
          <w:trHeight w:val="1275"/>
        </w:trPr>
        <w:tc>
          <w:tcPr>
            <w:tcW w:w="1002" w:type="dxa"/>
            <w:vAlign w:val="center"/>
            <w:hideMark/>
          </w:tcPr>
          <w:p w14:paraId="0392491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09F55B" w14:textId="584D0F4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Presiahla obstarávacia cena pozemku sumu 10% celkových oprávnených výdavkov na projekt (v prípade zanedbaných plôch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plôch, ktoré sa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minulosti používali na priemyselné účely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ktorých súčasťou sú budovy sumu 15 %)? (vo výnimočných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riadne odôvodnených prípadoch možno na projekty týkajúce sa ochrany životného prostredia povoliť vyššie obmedzenie) </w:t>
            </w:r>
          </w:p>
        </w:tc>
        <w:tc>
          <w:tcPr>
            <w:tcW w:w="571" w:type="dxa"/>
            <w:vAlign w:val="center"/>
            <w:hideMark/>
          </w:tcPr>
          <w:p w14:paraId="7F16784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C111B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7692EB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932C1C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927B16E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F4E213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5D9F5E" w14:textId="48DC0187" w:rsidR="00DE78B6" w:rsidRPr="00F426CF" w:rsidRDefault="00DE78B6" w:rsidP="0090362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9B77ED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F89BF9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87FA9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5A6556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A79419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42CE8E5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937A774" w14:textId="14A179D5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pozemku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daného pozemku, čo by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spolufinancovania nákupu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duplicitnému financovaniu?</w:t>
            </w:r>
          </w:p>
        </w:tc>
        <w:tc>
          <w:tcPr>
            <w:tcW w:w="571" w:type="dxa"/>
            <w:vAlign w:val="center"/>
            <w:hideMark/>
          </w:tcPr>
          <w:p w14:paraId="371FCCA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9FC0A3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52207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7FDF5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F87E86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8E9633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C90108B" w14:textId="4A67050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vyhotovený znalecký posudok (podľa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prekladateľoch)?</w:t>
            </w:r>
          </w:p>
        </w:tc>
        <w:tc>
          <w:tcPr>
            <w:tcW w:w="571" w:type="dxa"/>
            <w:vAlign w:val="center"/>
            <w:hideMark/>
          </w:tcPr>
          <w:p w14:paraId="7DD77CF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EE2BD3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B82CA5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9A3FA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07239F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BEC1E0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C498FA5" w14:textId="6017BEF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zapísaní vlastníckeho práva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pozemku do katastra nehnuteľností?</w:t>
            </w:r>
          </w:p>
        </w:tc>
        <w:tc>
          <w:tcPr>
            <w:tcW w:w="571" w:type="dxa"/>
            <w:vAlign w:val="center"/>
            <w:hideMark/>
          </w:tcPr>
          <w:p w14:paraId="5D188C4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1C94EE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E439E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8EFC4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DD3E6F2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9279034" w14:textId="0A06C841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14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stavieb</w:t>
            </w:r>
          </w:p>
        </w:tc>
      </w:tr>
      <w:tr w:rsidR="001A775D" w:rsidRPr="00F426CF" w14:paraId="121A6BB7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4F936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8D6A6D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DCA75F2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B1B8C7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AE8C35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E9AC23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97A4E5F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AA2FEF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A1BCEAC" w14:textId="0A343FE6" w:rsidR="00DE78B6" w:rsidRPr="00F426CF" w:rsidRDefault="00DE78B6" w:rsidP="0090362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7D49C3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7A9E7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1DE79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74A53B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B6D79E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41D89E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C3F176A" w14:textId="60DB6EC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Vyhovuje stavba všetkým zákonným predpisom, predovšetkým stavebným, hygienickým, bezpečnostným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ustanoveniam stavebného zákona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vykonávacím vyhláškam?</w:t>
            </w:r>
          </w:p>
        </w:tc>
        <w:tc>
          <w:tcPr>
            <w:tcW w:w="571" w:type="dxa"/>
            <w:vAlign w:val="center"/>
            <w:hideMark/>
          </w:tcPr>
          <w:p w14:paraId="2B720A7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108193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EBD71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4BA557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1A7C1DE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1E9FA7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14.3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83B8584" w14:textId="094CDDE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stavby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stavby, čo by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spolufinancovania nákupu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duplicitnému financovaniu?</w:t>
            </w:r>
          </w:p>
        </w:tc>
        <w:tc>
          <w:tcPr>
            <w:tcW w:w="571" w:type="dxa"/>
            <w:vAlign w:val="center"/>
            <w:hideMark/>
          </w:tcPr>
          <w:p w14:paraId="1E7E1FA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791FA1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63491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9BF0EC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BE69E30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BC50AA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35D067" w14:textId="0D09A180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vyhotovený znalecký posudok (podľa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prekladateľoch)?</w:t>
            </w:r>
          </w:p>
        </w:tc>
        <w:tc>
          <w:tcPr>
            <w:tcW w:w="571" w:type="dxa"/>
            <w:vAlign w:val="center"/>
            <w:hideMark/>
          </w:tcPr>
          <w:p w14:paraId="3888E5C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6E5051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B01743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1D322B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997192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94F98F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DACFDFF" w14:textId="296E24E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zapísaní vlastníckeho práva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stavbe do katastra nehnuteľností?</w:t>
            </w:r>
          </w:p>
        </w:tc>
        <w:tc>
          <w:tcPr>
            <w:tcW w:w="571" w:type="dxa"/>
            <w:vAlign w:val="center"/>
            <w:hideMark/>
          </w:tcPr>
          <w:p w14:paraId="009902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9035F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6D8C6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2B15F0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C98F001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24AC10C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80CA3EA" w14:textId="422BB01B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stavieb, pri ktorých je už vydaný kolaudačný súhlas alebo rozhodnutie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predčasnom užívaní stavby alebo rozhodnutie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užívaní na skúšobnú prevádzku tieto rozhodnutia?</w:t>
            </w:r>
          </w:p>
        </w:tc>
        <w:tc>
          <w:tcPr>
            <w:tcW w:w="571" w:type="dxa"/>
            <w:vAlign w:val="center"/>
            <w:hideMark/>
          </w:tcPr>
          <w:p w14:paraId="17F9515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B2C1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EB973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9C774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4B17EDF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23C30F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A2ECB46" w14:textId="789DC64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 nedokončených (rozostavaných) stavieb stavebné povolenie podľa stavebného zákona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prípadne ďalšiu dokumentáciu požadovanú riadiacim orgánom (napr. projektová dokumentácia stavby)?</w:t>
            </w:r>
          </w:p>
        </w:tc>
        <w:tc>
          <w:tcPr>
            <w:tcW w:w="571" w:type="dxa"/>
            <w:vAlign w:val="center"/>
            <w:hideMark/>
          </w:tcPr>
          <w:p w14:paraId="4038EC9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2D9EEA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DA4FED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D1623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045EF1C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285CEEE7" w14:textId="57CD637E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15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Napĺňanie merateľných ukazovateľov projektu</w:t>
            </w:r>
          </w:p>
        </w:tc>
      </w:tr>
      <w:tr w:rsidR="001A775D" w:rsidRPr="00F426CF" w14:paraId="7E25B4EF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F2BAD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BF5E63A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38E140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CA39CB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BC03DE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91462F8" w14:textId="391491BC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29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30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5975854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79B23C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B8FD08" w14:textId="2C77648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(z hľadiska ich počtu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vecnej náplne)?</w:t>
            </w:r>
          </w:p>
        </w:tc>
        <w:tc>
          <w:tcPr>
            <w:tcW w:w="571" w:type="dxa"/>
            <w:vAlign w:val="center"/>
            <w:hideMark/>
          </w:tcPr>
          <w:p w14:paraId="04D0176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1E17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38B3BC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7FEB6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AD47468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0C8813D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6D3D3F" w14:textId="7B58CBA2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nadväznosť jednotlivých procesov?</w:t>
            </w:r>
          </w:p>
        </w:tc>
        <w:tc>
          <w:tcPr>
            <w:tcW w:w="571" w:type="dxa"/>
            <w:vAlign w:val="center"/>
            <w:hideMark/>
          </w:tcPr>
          <w:p w14:paraId="08D391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78384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B895C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FAA7E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7B26A4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382B50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86812D5" w14:textId="18890D53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Existuje súlad medzi nárokovanými finančnými prostriedkami/deklarovanými výdavkami, realizáciou aktivít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merateľných ukazovateľov?</w:t>
            </w:r>
          </w:p>
        </w:tc>
        <w:tc>
          <w:tcPr>
            <w:tcW w:w="571" w:type="dxa"/>
            <w:vAlign w:val="center"/>
            <w:hideMark/>
          </w:tcPr>
          <w:p w14:paraId="1BA732D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557A0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237534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F82CA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663701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2A5491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F1E2E0" w14:textId="5CD0EC36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možné hodnoty merateľných ukazovateľov jednoznačne priradiť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výstupom jednotlivých aktivít?</w:t>
            </w:r>
          </w:p>
        </w:tc>
        <w:tc>
          <w:tcPr>
            <w:tcW w:w="571" w:type="dxa"/>
            <w:vAlign w:val="center"/>
            <w:hideMark/>
          </w:tcPr>
          <w:p w14:paraId="7F999E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35B55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1E551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74A17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E6BE599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FD08ADB" w14:textId="5602C342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16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Neprekrývanie sa výdavkov</w:t>
            </w:r>
          </w:p>
        </w:tc>
      </w:tr>
      <w:tr w:rsidR="001A775D" w:rsidRPr="00F426CF" w14:paraId="79817239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C540A1C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0F147A77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FAAD3B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789CF7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CE86E2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BD6C646" w14:textId="6527A0A0" w:rsidR="00DE78B6" w:rsidRPr="00C01069" w:rsidRDefault="00DE78B6" w:rsidP="00F426CF">
            <w:pPr>
              <w:jc w:val="center"/>
              <w:rPr>
                <w:rFonts w:ascii="Arial Narrow" w:hAnsi="Arial Narrow"/>
                <w:color w:val="FFFFFF"/>
                <w:sz w:val="22"/>
                <w:rPrChange w:id="331" w:author="Autor">
                  <w:rPr>
                    <w:rFonts w:ascii="Arial Narrow" w:hAnsi="Arial Narrow"/>
                    <w:b/>
                    <w:color w:val="FFFFFF"/>
                    <w:sz w:val="22"/>
                  </w:rPr>
                </w:rPrChange>
              </w:rPr>
            </w:pPr>
            <w:del w:id="332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33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1C444B5C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607EC3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8FDEF65" w14:textId="5642CE98" w:rsidR="00DE78B6" w:rsidRPr="00F426CF" w:rsidRDefault="00DE78B6" w:rsidP="00B6186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účtovných dokladov, re</w:t>
            </w:r>
            <w:r>
              <w:rPr>
                <w:color w:val="000000"/>
                <w:sz w:val="20"/>
                <w:szCs w:val="20"/>
              </w:rPr>
              <w:t>s</w:t>
            </w:r>
            <w:r w:rsidRPr="00F426CF">
              <w:rPr>
                <w:color w:val="000000"/>
                <w:sz w:val="20"/>
                <w:szCs w:val="20"/>
              </w:rPr>
              <w:t>p. dokumentácii, ktorá ich nahradzuje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predloženej ŽoP, ako aj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ŽoP predloženými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daného projektu, resp.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 projektmi daného prijímateľa?</w:t>
            </w:r>
          </w:p>
        </w:tc>
        <w:tc>
          <w:tcPr>
            <w:tcW w:w="571" w:type="dxa"/>
            <w:vAlign w:val="center"/>
            <w:hideMark/>
          </w:tcPr>
          <w:p w14:paraId="30D5C17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36AFE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AE233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589A32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17A30D0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030BD38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7BDAF7C" w14:textId="5FF1B9DE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výdavkov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podpornej dokumentácie (t.j. dokumentácie okrem účtovných dokladov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dokumentácie, ktorá ich nahradzuje)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predloženej ŽoP, ako aj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ŽoP predloženými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daného projektu, resp.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 projektami daného prijímateľa?</w:t>
            </w:r>
          </w:p>
        </w:tc>
        <w:tc>
          <w:tcPr>
            <w:tcW w:w="571" w:type="dxa"/>
            <w:vAlign w:val="center"/>
            <w:hideMark/>
          </w:tcPr>
          <w:p w14:paraId="43022E0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AC5E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A098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C158AC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2FC7DC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57AF8134" w14:textId="57745104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17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Vykonanie stavebných prác</w:t>
            </w:r>
          </w:p>
        </w:tc>
      </w:tr>
      <w:tr w:rsidR="001A775D" w:rsidRPr="00F426CF" w14:paraId="3DD3002E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B715B7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CE8B7F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CCA588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69B2571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9C4858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3430993" w14:textId="3C4A1755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34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35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019689D6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2BAABE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E61501A" w14:textId="0A8AD11E" w:rsidR="00DE78B6" w:rsidRPr="00F426CF" w:rsidRDefault="00DE78B6" w:rsidP="000F50C4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ins w:id="336" w:author="Autor">
              <w:r w:rsidR="000F50C4">
                <w:rPr>
                  <w:color w:val="000000"/>
                  <w:sz w:val="20"/>
                  <w:szCs w:val="20"/>
                </w:rPr>
                <w:t>stavebné práce</w:t>
              </w:r>
              <w:r w:rsidR="00315C47">
                <w:rPr>
                  <w:color w:val="000000"/>
                  <w:sz w:val="20"/>
                  <w:szCs w:val="20"/>
                </w:rPr>
                <w:t>/</w:t>
              </w:r>
            </w:ins>
            <w:r w:rsidRPr="00F426CF">
              <w:rPr>
                <w:color w:val="000000"/>
                <w:sz w:val="20"/>
                <w:szCs w:val="20"/>
              </w:rPr>
              <w:t>dodatočné stavebné práce zadané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súlade so zákonom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verejnom obstarávaní?</w:t>
            </w:r>
          </w:p>
        </w:tc>
        <w:tc>
          <w:tcPr>
            <w:tcW w:w="571" w:type="dxa"/>
            <w:vAlign w:val="center"/>
            <w:hideMark/>
          </w:tcPr>
          <w:p w14:paraId="664ABC1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C1F16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FA74E2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6F1C1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C30C701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09E73651" w14:textId="0446BACC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17.2</w:t>
            </w:r>
          </w:p>
        </w:tc>
        <w:tc>
          <w:tcPr>
            <w:tcW w:w="4107" w:type="dxa"/>
            <w:gridSpan w:val="3"/>
            <w:vAlign w:val="center"/>
          </w:tcPr>
          <w:p w14:paraId="061B7B33" w14:textId="0A852479" w:rsidR="00DE78B6" w:rsidRPr="00F426CF" w:rsidRDefault="00DE78B6" w:rsidP="000F50C4">
            <w:pPr>
              <w:rPr>
                <w:color w:val="000000"/>
                <w:sz w:val="20"/>
                <w:szCs w:val="20"/>
              </w:rPr>
            </w:pPr>
            <w:r w:rsidRPr="00611722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ŽoP za </w:t>
            </w:r>
            <w:ins w:id="337" w:author="Autor">
              <w:r w:rsidR="000F50C4">
                <w:rPr>
                  <w:color w:val="000000"/>
                  <w:sz w:val="20"/>
                  <w:szCs w:val="20"/>
                </w:rPr>
                <w:t>stavebné práce</w:t>
              </w:r>
              <w:r w:rsidR="00315C47">
                <w:rPr>
                  <w:color w:val="000000"/>
                  <w:sz w:val="20"/>
                  <w:szCs w:val="20"/>
                </w:rPr>
                <w:t>/</w:t>
              </w:r>
            </w:ins>
            <w:r w:rsidRPr="00611722">
              <w:rPr>
                <w:color w:val="000000"/>
                <w:sz w:val="20"/>
                <w:szCs w:val="20"/>
              </w:rPr>
              <w:t>dodatočné stavebné práce vykonaná kontrola verejného obstarávania/obstarávania, a bolo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1" w:type="dxa"/>
            <w:vAlign w:val="center"/>
          </w:tcPr>
          <w:p w14:paraId="675208B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125A0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B7A4D2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DEE5B4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39B72DAB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7328F8B" w14:textId="2BDD2E5A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9B96ED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fotodokumentáciu zachytávajúcu fyzický pokrok realizácie prác?</w:t>
            </w:r>
          </w:p>
        </w:tc>
        <w:tc>
          <w:tcPr>
            <w:tcW w:w="571" w:type="dxa"/>
            <w:vAlign w:val="center"/>
            <w:hideMark/>
          </w:tcPr>
          <w:p w14:paraId="19DDD49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E31293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F0677E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6327B7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D74168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35FBDC1" w14:textId="5F47FF92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AFF7DA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protokol, resp. iný obdobný dokument od dodávateľa/zhotoviteľa?</w:t>
            </w:r>
          </w:p>
        </w:tc>
        <w:tc>
          <w:tcPr>
            <w:tcW w:w="571" w:type="dxa"/>
            <w:vAlign w:val="center"/>
            <w:hideMark/>
          </w:tcPr>
          <w:p w14:paraId="4683BEF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741E10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626E1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C26F43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FB4E5F8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9923C7F" w14:textId="68246BD0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A27B81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právoplatné kolaudačné rozhodnutie?</w:t>
            </w:r>
          </w:p>
        </w:tc>
        <w:tc>
          <w:tcPr>
            <w:tcW w:w="571" w:type="dxa"/>
            <w:vAlign w:val="center"/>
            <w:hideMark/>
          </w:tcPr>
          <w:p w14:paraId="40CE300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1158F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2B3CD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CCA809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55AE8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9E73A41" w14:textId="5848FA5B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6B29D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realizačný výkaz výmer (po ukončenom verejnom obstarávaní) v elektronickej a písomnej podobe?</w:t>
            </w:r>
          </w:p>
        </w:tc>
        <w:tc>
          <w:tcPr>
            <w:tcW w:w="571" w:type="dxa"/>
            <w:vAlign w:val="center"/>
            <w:hideMark/>
          </w:tcPr>
          <w:p w14:paraId="3D49EDC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8333A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05E6A0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11608A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4D6221A2" w14:textId="77777777" w:rsidTr="00675C58">
        <w:trPr>
          <w:gridAfter w:val="1"/>
          <w:wAfter w:w="8" w:type="dxa"/>
          <w:trHeight w:val="1530"/>
        </w:trPr>
        <w:tc>
          <w:tcPr>
            <w:tcW w:w="1002" w:type="dxa"/>
            <w:vAlign w:val="center"/>
            <w:hideMark/>
          </w:tcPr>
          <w:p w14:paraId="03163B8F" w14:textId="02B94F34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6F77DD9" w14:textId="1A201EB6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stavebný denník (časti stavebného denníka prislúchajúce k obdobiu, ktoré sa zachytávajú na súpisoch vykonaných prác, pričom  stavebný denník by mal obsahovať nasledovné: deň, mesiac, rok, počet pracovníkov na stavbe podľa remesiel, teplotu vzduchu, počasie, čas začiatku a skončenia prác na stavbe, podľa stavebných objektov a prevádzkových súborov rozčlenené vykonané stavebné a montážne práce v súlade s harmonogramom stavebných prác v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 o NFP)?</w:t>
            </w:r>
          </w:p>
        </w:tc>
        <w:tc>
          <w:tcPr>
            <w:tcW w:w="571" w:type="dxa"/>
            <w:vAlign w:val="center"/>
            <w:hideMark/>
          </w:tcPr>
          <w:p w14:paraId="5FA397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1F1ED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9339FB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C838A6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211176A8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8B119DE" w14:textId="5D46F506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D3A47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zisťovací protokol o vykonaných stavebných prácach? </w:t>
            </w:r>
          </w:p>
        </w:tc>
        <w:tc>
          <w:tcPr>
            <w:tcW w:w="571" w:type="dxa"/>
            <w:vAlign w:val="center"/>
            <w:hideMark/>
          </w:tcPr>
          <w:p w14:paraId="4FD8716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D841DB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74DB6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6E1119A3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46A2111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601C8FF" w14:textId="0632CDE9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D88C0C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súpis vykonaných prác?</w:t>
            </w:r>
          </w:p>
        </w:tc>
        <w:tc>
          <w:tcPr>
            <w:tcW w:w="571" w:type="dxa"/>
            <w:vAlign w:val="center"/>
            <w:hideMark/>
          </w:tcPr>
          <w:p w14:paraId="025903A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BED609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C9FCC5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296FE327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7CF8EB8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683511C" w14:textId="6612183E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6CB610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preverený súlad predloženého realizačného výkazu výmer s uzavretou zmluvou o dielo, príp. inou zmluvou? zmeny vo výkaze výmere (v prípade, ak došlo k zmenám) vo vzťahu k rozsahu a oprávnenosti odsúhlasené RO.</w:t>
            </w:r>
          </w:p>
        </w:tc>
        <w:tc>
          <w:tcPr>
            <w:tcW w:w="571" w:type="dxa"/>
            <w:vAlign w:val="center"/>
            <w:hideMark/>
          </w:tcPr>
          <w:p w14:paraId="235663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4266A3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C5AFC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AF51912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71021A8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70A3181C" w14:textId="5F38EFFE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BE0E0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preverené zmeny vo výkaze výmere vo vzťahu k rozsahu a oprávnenosti odsúhlasené RO?</w:t>
            </w:r>
          </w:p>
        </w:tc>
        <w:tc>
          <w:tcPr>
            <w:tcW w:w="571" w:type="dxa"/>
            <w:vAlign w:val="center"/>
            <w:hideMark/>
          </w:tcPr>
          <w:p w14:paraId="3D0B07F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B3CE4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A213E3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85BDBE9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6FE393F1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50E803B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18 - Odpisy, režijné náklady a vecné príspevky</w:t>
            </w:r>
          </w:p>
        </w:tc>
      </w:tr>
      <w:tr w:rsidR="001A775D" w:rsidRPr="00F426CF" w14:paraId="046CD2FC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8AF6630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BEFE6A0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D6F61E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50B328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99E68E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D2BCD39" w14:textId="016DDF5D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38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39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2CEC5FAE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DE6C7C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98A893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obstarávaciu cenu odpisovaného majetku?</w:t>
            </w:r>
          </w:p>
        </w:tc>
        <w:tc>
          <w:tcPr>
            <w:tcW w:w="571" w:type="dxa"/>
            <w:vAlign w:val="center"/>
            <w:hideMark/>
          </w:tcPr>
          <w:p w14:paraId="52BEC2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41E3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AFE5A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C0AFF2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6EAFC24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31F532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3C4E6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výška odpisov, ktoré si prijímateľ uplatňuje ako oprávnený výdavok správne vypočítaná?</w:t>
            </w:r>
          </w:p>
        </w:tc>
        <w:tc>
          <w:tcPr>
            <w:tcW w:w="571" w:type="dxa"/>
            <w:vAlign w:val="center"/>
            <w:hideMark/>
          </w:tcPr>
          <w:p w14:paraId="13C4764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2FABC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21C0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1D6579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E6FCF2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FD7EB7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96FF2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uplatňovaný odpis, ktorý je vypočítaný po dobu trvania projektu s presnosťou na mesiace alebo dni?</w:t>
            </w:r>
          </w:p>
        </w:tc>
        <w:tc>
          <w:tcPr>
            <w:tcW w:w="571" w:type="dxa"/>
            <w:vAlign w:val="center"/>
            <w:hideMark/>
          </w:tcPr>
          <w:p w14:paraId="26C9C2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432C1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CFEF3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BDFA95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5EB24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26A407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18.4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137EB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 krátený výpočet mesačného odpisu v závislosti na miere využitia majetku pre daný projekt?</w:t>
            </w:r>
          </w:p>
        </w:tc>
        <w:tc>
          <w:tcPr>
            <w:tcW w:w="571" w:type="dxa"/>
            <w:vAlign w:val="center"/>
            <w:hideMark/>
          </w:tcPr>
          <w:p w14:paraId="494E7D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333475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1459D0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A5815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8605C20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9E9396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4D3EA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odpisovaný majetok evidovaný v majetku prijímateľa?</w:t>
            </w:r>
          </w:p>
        </w:tc>
        <w:tc>
          <w:tcPr>
            <w:tcW w:w="571" w:type="dxa"/>
            <w:vAlign w:val="center"/>
            <w:hideMark/>
          </w:tcPr>
          <w:p w14:paraId="356952A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4949D2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5E65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478C66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A3415B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73BAF10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18.6</w:t>
            </w:r>
          </w:p>
        </w:tc>
        <w:tc>
          <w:tcPr>
            <w:tcW w:w="4107" w:type="dxa"/>
            <w:gridSpan w:val="3"/>
            <w:vAlign w:val="center"/>
          </w:tcPr>
          <w:p w14:paraId="65BD2BE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 prípade finančného prenájmu je zodpovedajúca časť vstupnej ceny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6"/>
            </w:r>
            <w:r>
              <w:rPr>
                <w:color w:val="000000"/>
                <w:sz w:val="20"/>
                <w:szCs w:val="20"/>
              </w:rPr>
              <w:t xml:space="preserve"> (odpisu) aj reálne uhradená?</w:t>
            </w:r>
          </w:p>
        </w:tc>
        <w:tc>
          <w:tcPr>
            <w:tcW w:w="571" w:type="dxa"/>
            <w:vAlign w:val="center"/>
          </w:tcPr>
          <w:p w14:paraId="254A03B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37DC30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AAE94F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695A9E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3C8234CE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00F1C5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C039F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denník, resp. hlavnú kniha alebo peňažný denník - účtovné prípady týkajúce sa zaúčtovania majetku v evidencii prijímateľa a úhrady majetku?</w:t>
            </w:r>
          </w:p>
        </w:tc>
        <w:tc>
          <w:tcPr>
            <w:tcW w:w="571" w:type="dxa"/>
            <w:vAlign w:val="center"/>
            <w:hideMark/>
          </w:tcPr>
          <w:p w14:paraId="3F7C56D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01CC3C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8FC0A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7DE76D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677225E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A3091B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453BD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stanovenú metódu odpisovania (odpisový plán)?</w:t>
            </w:r>
          </w:p>
        </w:tc>
        <w:tc>
          <w:tcPr>
            <w:tcW w:w="571" w:type="dxa"/>
            <w:vAlign w:val="center"/>
            <w:hideMark/>
          </w:tcPr>
          <w:p w14:paraId="7B95E5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098B56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D72FF3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FB5A49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5ACDBAC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36E6C4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3DC5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výšky oprávnených odpisov?</w:t>
            </w:r>
          </w:p>
        </w:tc>
        <w:tc>
          <w:tcPr>
            <w:tcW w:w="571" w:type="dxa"/>
            <w:vAlign w:val="center"/>
            <w:hideMark/>
          </w:tcPr>
          <w:p w14:paraId="32CBBF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D773C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51207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D56CAB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2231CB5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037450F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052FA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čestné vyhlásenie o finančných zdrojoch odpisovaného majetku?</w:t>
            </w:r>
          </w:p>
        </w:tc>
        <w:tc>
          <w:tcPr>
            <w:tcW w:w="571" w:type="dxa"/>
            <w:vAlign w:val="center"/>
            <w:hideMark/>
          </w:tcPr>
          <w:p w14:paraId="2A6AB4F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ACAB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33132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7211D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62799C2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810F6B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D49AD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 (nájomné, elektrická energia, voda, plyn, teplo a iné)?</w:t>
            </w:r>
          </w:p>
        </w:tc>
        <w:tc>
          <w:tcPr>
            <w:tcW w:w="571" w:type="dxa"/>
            <w:vAlign w:val="center"/>
            <w:hideMark/>
          </w:tcPr>
          <w:p w14:paraId="404570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30010E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967F3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9BF58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69AA8F9B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8426D2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76294E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list, resp. preberací protokol vrátane podpisu osoby prijímateľa potvrdzujúci prevzatie a dátum prevzatia (v prípade režijných výdavkov - spotrebný tovar, prevádzkový materiál a nájomné (stroje, prístroje))?</w:t>
            </w:r>
          </w:p>
        </w:tc>
        <w:tc>
          <w:tcPr>
            <w:tcW w:w="571" w:type="dxa"/>
            <w:vAlign w:val="center"/>
            <w:hideMark/>
          </w:tcPr>
          <w:p w14:paraId="1BF69DE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13C3A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4452A9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C7EDB2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532B4E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F5413B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785F8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podací lístok alebo výpis z podacieho hárku s adresami (napr. pri poštových poplatkoch)?</w:t>
            </w:r>
          </w:p>
        </w:tc>
        <w:tc>
          <w:tcPr>
            <w:tcW w:w="571" w:type="dxa"/>
            <w:vAlign w:val="center"/>
            <w:hideMark/>
          </w:tcPr>
          <w:p w14:paraId="19A4B5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ECDB1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41BC4B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8566378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FBD838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552F89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18215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vlastnícky vzťah k nehnuteľnosti výpisom z listu vlastníctva, ktorý nie je starší ako 3 mesiace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77C4921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B25B4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88AB3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61D5E76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2CE6286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246C7D6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1455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ocenenie nehnuteľnosti prostredníctvom znaleckého posudku vyhotoveného znalcom podľa zákona o znalcoch, tlmočníkoch a prekladateľoch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3413867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C1B7A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54A5FB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14658ED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02FF36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2A6942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8DB3F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vlastníctvo iného majetku (ako nehnuteľností, ktoré sa evidujú v katastri nehnuteľností) napr. inventárnou/skladovou kartou majetku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163D0B5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E974A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D2C24C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18B8311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6B1DB493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A9A64A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015370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kópiu písomného dokladu (čestné vyhlásenie, zmluva), ktorý preukáže vykonanie dobrovoľnej práce/výskumnej činnosti/odbornej činnosti vloženej do projektu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08EC32B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862CBB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2EADA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66C9E9DD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0F58C872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DA55DD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C0D02D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projektového pracovníka preukazujúci počet hodín skutočne strávených realizáciou projektu a relevantné výstupy z činnosti (týka sa vecných príspevkov - poskytnutie neplatenej dobrovoľnej práce alebo výskumnej a odbornej činnosti)?</w:t>
            </w:r>
          </w:p>
        </w:tc>
        <w:tc>
          <w:tcPr>
            <w:tcW w:w="571" w:type="dxa"/>
            <w:vAlign w:val="center"/>
            <w:hideMark/>
          </w:tcPr>
          <w:p w14:paraId="1A333CA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AA12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8753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793E22E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58633981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</w:tcPr>
          <w:p w14:paraId="5C0E66B3" w14:textId="77777777" w:rsidR="00DE78B6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18.19</w:t>
            </w:r>
          </w:p>
        </w:tc>
        <w:tc>
          <w:tcPr>
            <w:tcW w:w="4107" w:type="dxa"/>
            <w:gridSpan w:val="3"/>
            <w:vAlign w:val="center"/>
          </w:tcPr>
          <w:p w14:paraId="2F86BE17" w14:textId="77777777" w:rsidR="00DE78B6" w:rsidRPr="00F426CF" w:rsidRDefault="00DE78B6" w:rsidP="00E90A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Predložil prijímateľ vnútropodnikovú faktúru ako doklad o hodnote vloženej vlastnej činnosti/vlastného výkonu do projektu (ak je to relevantné)?</w:t>
            </w:r>
          </w:p>
        </w:tc>
        <w:tc>
          <w:tcPr>
            <w:tcW w:w="571" w:type="dxa"/>
            <w:vAlign w:val="center"/>
          </w:tcPr>
          <w:p w14:paraId="5F3742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6608F47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097CAA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14:paraId="5A465CCE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</w:p>
        </w:tc>
      </w:tr>
      <w:tr w:rsidR="00DE78B6" w:rsidRPr="00F426CF" w14:paraId="6E01DB85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1A1FA07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19 - Opatrenia prijaté na základe vykonaných kontrol</w:t>
            </w:r>
          </w:p>
        </w:tc>
      </w:tr>
      <w:tr w:rsidR="001A775D" w:rsidRPr="00F426CF" w14:paraId="0BF7A596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84F7C9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C6CAA9D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FDA347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11C3EC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3A242D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12EC3D48" w14:textId="6F1EB133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42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43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465704" w:rsidRPr="00F426CF" w14:paraId="08ECF29D" w14:textId="77777777" w:rsidTr="00675C58">
        <w:trPr>
          <w:gridAfter w:val="1"/>
          <w:wAfter w:w="8" w:type="dxa"/>
          <w:trHeight w:val="1275"/>
        </w:trPr>
        <w:tc>
          <w:tcPr>
            <w:tcW w:w="1002" w:type="dxa"/>
            <w:vAlign w:val="center"/>
          </w:tcPr>
          <w:p w14:paraId="5CE69BCC" w14:textId="05241EF8" w:rsidR="00465704" w:rsidRPr="00F426CF" w:rsidRDefault="00465704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19.1</w:t>
            </w:r>
          </w:p>
        </w:tc>
        <w:tc>
          <w:tcPr>
            <w:tcW w:w="4107" w:type="dxa"/>
            <w:gridSpan w:val="3"/>
            <w:vAlign w:val="center"/>
          </w:tcPr>
          <w:p w14:paraId="15F3CCDC" w14:textId="09997C9A" w:rsidR="00465704" w:rsidRPr="00F426CF" w:rsidRDefault="00465704" w:rsidP="00C01069">
            <w:pPr>
              <w:jc w:val="both"/>
              <w:rPr>
                <w:color w:val="000000"/>
                <w:sz w:val="20"/>
                <w:szCs w:val="20"/>
              </w:rPr>
              <w:pPrChange w:id="344" w:author="Autor">
                <w:pPr/>
              </w:pPrChange>
            </w:pPr>
            <w:r>
              <w:rPr>
                <w:color w:val="000000"/>
                <w:sz w:val="20"/>
                <w:szCs w:val="20"/>
              </w:rPr>
              <w:t xml:space="preserve">Predložil prijímateľ </w:t>
            </w:r>
            <w:del w:id="345" w:author="Autor">
              <w:r w:rsidR="00DE78B6" w:rsidRPr="00F426CF">
                <w:rPr>
                  <w:color w:val="000000"/>
                  <w:sz w:val="20"/>
                  <w:szCs w:val="20"/>
                </w:rPr>
                <w:delText xml:space="preserve">správu o splnených opatreniach </w:delText>
              </w:r>
            </w:del>
            <w:ins w:id="346" w:author="Autor">
              <w:r>
                <w:rPr>
                  <w:color w:val="000000"/>
                  <w:sz w:val="20"/>
                  <w:szCs w:val="20"/>
                </w:rPr>
                <w:t xml:space="preserve">, písomný zoznam opatrení </w:t>
              </w:r>
            </w:ins>
            <w:r>
              <w:rPr>
                <w:color w:val="000000"/>
                <w:sz w:val="20"/>
                <w:szCs w:val="20"/>
              </w:rPr>
              <w:t xml:space="preserve">prijatých na nápravu nedostatkov </w:t>
            </w:r>
            <w:del w:id="347" w:author="Autor">
              <w:r w:rsidR="00DE78B6" w:rsidRPr="00F426CF">
                <w:rPr>
                  <w:color w:val="000000"/>
                  <w:sz w:val="20"/>
                  <w:szCs w:val="20"/>
                </w:rPr>
                <w:delText>zistených vykonanými kontrolami (</w:delText>
              </w:r>
              <w:r w:rsidR="00DE78B6">
                <w:rPr>
                  <w:color w:val="000000"/>
                  <w:sz w:val="20"/>
                  <w:szCs w:val="20"/>
                </w:rPr>
                <w:delText xml:space="preserve">finančnou </w:delText>
              </w:r>
              <w:r w:rsidR="00DE78B6" w:rsidRPr="00F426CF">
                <w:rPr>
                  <w:color w:val="000000"/>
                  <w:sz w:val="20"/>
                  <w:szCs w:val="20"/>
                </w:rPr>
                <w:delText>kontrolou na mieste, resp. administratívnou</w:delText>
              </w:r>
              <w:r w:rsidR="00DE78B6">
                <w:rPr>
                  <w:color w:val="000000"/>
                  <w:sz w:val="20"/>
                  <w:szCs w:val="20"/>
                </w:rPr>
                <w:delText xml:space="preserve"> finančnou </w:delText>
              </w:r>
              <w:r w:rsidR="00DE78B6" w:rsidRPr="00F426CF">
                <w:rPr>
                  <w:color w:val="000000"/>
                  <w:sz w:val="20"/>
                  <w:szCs w:val="20"/>
                </w:rPr>
                <w:delText xml:space="preserve"> kontrolou) a o odstránení</w:delText>
              </w:r>
            </w:del>
            <w:ins w:id="348" w:author="Autor">
              <w:r>
                <w:rPr>
                  <w:color w:val="000000"/>
                  <w:sz w:val="20"/>
                  <w:szCs w:val="20"/>
                </w:rPr>
                <w:t>a odstránenie</w:t>
              </w:r>
            </w:ins>
            <w:r>
              <w:rPr>
                <w:color w:val="000000"/>
                <w:sz w:val="20"/>
                <w:szCs w:val="20"/>
              </w:rPr>
              <w:t xml:space="preserve"> príčin </w:t>
            </w:r>
            <w:ins w:id="349" w:author="Autor">
              <w:r>
                <w:rPr>
                  <w:color w:val="000000"/>
                  <w:sz w:val="20"/>
                  <w:szCs w:val="20"/>
                </w:rPr>
                <w:t xml:space="preserve"> </w:t>
              </w:r>
            </w:ins>
            <w:r>
              <w:rPr>
                <w:color w:val="000000"/>
                <w:sz w:val="20"/>
                <w:szCs w:val="20"/>
              </w:rPr>
              <w:t>ich vzniku</w:t>
            </w:r>
            <w:del w:id="350" w:author="Autor">
              <w:r w:rsidR="00DE78B6" w:rsidRPr="00F426CF">
                <w:rPr>
                  <w:color w:val="000000"/>
                  <w:sz w:val="20"/>
                  <w:szCs w:val="20"/>
                </w:rPr>
                <w:delText>?                                                                                                           Pozn. v prípade, že táto kontrola je zameraná na splnenie opatrení zistených viacerými kontrolami, resp. niektorých</w:delText>
              </w:r>
            </w:del>
            <w:ins w:id="351" w:author="Autor">
              <w:r w:rsidR="00A951DC">
                <w:rPr>
                  <w:color w:val="000000"/>
                  <w:sz w:val="20"/>
                  <w:szCs w:val="20"/>
                </w:rPr>
                <w:t xml:space="preserve"> (ďalej len „písomný zoznam  prijatých</w:t>
              </w:r>
            </w:ins>
            <w:r w:rsidR="00A951DC">
              <w:rPr>
                <w:color w:val="000000"/>
                <w:sz w:val="20"/>
                <w:szCs w:val="20"/>
              </w:rPr>
              <w:t xml:space="preserve"> opatrení</w:t>
            </w:r>
            <w:del w:id="352" w:author="Autor">
              <w:r w:rsidR="00DE78B6" w:rsidRPr="00F426CF">
                <w:rPr>
                  <w:color w:val="000000"/>
                  <w:sz w:val="20"/>
                  <w:szCs w:val="20"/>
                </w:rPr>
                <w:delText xml:space="preserve"> uvedie</w:delText>
              </w:r>
            </w:del>
            <w:ins w:id="353" w:author="Autor">
              <w:r w:rsidR="00A951DC">
                <w:rPr>
                  <w:color w:val="000000"/>
                  <w:sz w:val="20"/>
                  <w:szCs w:val="20"/>
                </w:rPr>
                <w:t>“)</w:t>
              </w:r>
              <w:r>
                <w:rPr>
                  <w:color w:val="000000"/>
                  <w:sz w:val="20"/>
                  <w:szCs w:val="20"/>
                </w:rPr>
                <w:t xml:space="preserve">, ktorý mu vyplynul ako povinnosť zo </w:t>
              </w:r>
              <w:r w:rsidR="005C6739">
                <w:rPr>
                  <w:color w:val="000000"/>
                  <w:sz w:val="20"/>
                  <w:szCs w:val="20"/>
                </w:rPr>
                <w:t>správy z kontroly, resp. čiastkovej správy z kontroly administratívnej finančnej kontroly,  finančnej kontroly na mieste, resp. spoločnej administratívnej finančnej kontroly a finančnej kontroly na mieste vykonanej</w:t>
              </w:r>
            </w:ins>
            <w:r w:rsidR="005C6739">
              <w:rPr>
                <w:color w:val="000000"/>
                <w:sz w:val="20"/>
                <w:szCs w:val="20"/>
              </w:rPr>
              <w:t xml:space="preserve"> RO</w:t>
            </w:r>
            <w:del w:id="354" w:author="Autor">
              <w:r w:rsidR="00DE78B6" w:rsidRPr="00F426CF">
                <w:rPr>
                  <w:color w:val="000000"/>
                  <w:sz w:val="20"/>
                  <w:szCs w:val="20"/>
                </w:rPr>
                <w:delText xml:space="preserve"> v poznámke, ktorých konkrétnych kontrol sa to týka).</w:delText>
              </w:r>
            </w:del>
            <w:ins w:id="355" w:author="Autor">
              <w:r w:rsidR="005C6739">
                <w:rPr>
                  <w:color w:val="000000"/>
                  <w:sz w:val="20"/>
                  <w:szCs w:val="20"/>
                </w:rPr>
                <w:t xml:space="preserve">? </w:t>
              </w:r>
            </w:ins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1" w:type="dxa"/>
            <w:vAlign w:val="center"/>
          </w:tcPr>
          <w:p w14:paraId="4506CF0A" w14:textId="604DDA50" w:rsidR="00465704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del w:id="35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</w:tcPr>
          <w:p w14:paraId="31419889" w14:textId="25BD1C03" w:rsidR="00465704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del w:id="357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</w:tcPr>
          <w:p w14:paraId="3C859ACF" w14:textId="62E8569C" w:rsidR="00465704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del w:id="35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</w:tcPr>
          <w:p w14:paraId="6C90C546" w14:textId="064F8F5E" w:rsidR="00465704" w:rsidRPr="00C01069" w:rsidRDefault="00DE78B6" w:rsidP="00F77A94">
            <w:pPr>
              <w:jc w:val="both"/>
              <w:rPr>
                <w:color w:val="000000"/>
                <w:rPrChange w:id="359" w:author="Autor">
                  <w:rPr>
                    <w:b/>
                    <w:color w:val="000000"/>
                  </w:rPr>
                </w:rPrChange>
              </w:rPr>
            </w:pPr>
            <w:del w:id="360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  <w:ins w:id="361" w:author="Autor">
              <w:r w:rsidR="00A951DC">
                <w:rPr>
                  <w:bCs/>
                  <w:color w:val="000000"/>
                </w:rPr>
                <w:t>(</w:t>
              </w:r>
              <w:r w:rsidR="005C6739" w:rsidRPr="00752FB2">
                <w:rPr>
                  <w:color w:val="000000"/>
                  <w:sz w:val="20"/>
                  <w:szCs w:val="20"/>
                </w:rPr>
                <w:t>V prípade</w:t>
              </w:r>
              <w:r w:rsidR="00A951DC">
                <w:rPr>
                  <w:color w:val="000000"/>
                  <w:sz w:val="20"/>
                  <w:szCs w:val="20"/>
                </w:rPr>
                <w:t xml:space="preserve"> overovania plnenia povinností vyplývajúcich prijímateľovi z</w:t>
              </w:r>
              <w:r w:rsidR="005C6739" w:rsidRPr="00752FB2">
                <w:rPr>
                  <w:color w:val="000000"/>
                  <w:sz w:val="20"/>
                  <w:szCs w:val="20"/>
                </w:rPr>
                <w:t xml:space="preserve"> viacerých kontrol</w:t>
              </w:r>
              <w:r w:rsidR="00F77A94">
                <w:rPr>
                  <w:color w:val="000000"/>
                  <w:sz w:val="20"/>
                  <w:szCs w:val="20"/>
                </w:rPr>
                <w:t xml:space="preserve"> uviesť označenie kontrol</w:t>
              </w:r>
              <w:r w:rsidR="005C6739" w:rsidRPr="00752FB2">
                <w:rPr>
                  <w:color w:val="000000"/>
                  <w:sz w:val="20"/>
                  <w:szCs w:val="20"/>
                </w:rPr>
                <w:t xml:space="preserve">, </w:t>
              </w:r>
              <w:r w:rsidR="00BD6DA4">
                <w:rPr>
                  <w:color w:val="000000"/>
                  <w:sz w:val="20"/>
                  <w:szCs w:val="20"/>
                </w:rPr>
                <w:t>podľa</w:t>
              </w:r>
              <w:r w:rsidR="005C6739" w:rsidRPr="00752FB2">
                <w:rPr>
                  <w:color w:val="000000"/>
                  <w:sz w:val="20"/>
                  <w:szCs w:val="20"/>
                </w:rPr>
                <w:t> ITMS2014)</w:t>
              </w:r>
              <w:r w:rsidR="005C6739">
                <w:rPr>
                  <w:bCs/>
                  <w:color w:val="000000"/>
                </w:rPr>
                <w:t xml:space="preserve"> </w:t>
              </w:r>
            </w:ins>
          </w:p>
        </w:tc>
      </w:tr>
      <w:tr w:rsidR="005C6739" w:rsidRPr="00F426CF" w14:paraId="0E2A7CCC" w14:textId="77777777" w:rsidTr="00752FB2">
        <w:trPr>
          <w:gridAfter w:val="1"/>
          <w:wAfter w:w="8" w:type="dxa"/>
          <w:trHeight w:val="775"/>
          <w:ins w:id="362" w:author="Autor"/>
        </w:trPr>
        <w:tc>
          <w:tcPr>
            <w:tcW w:w="1002" w:type="dxa"/>
            <w:vAlign w:val="center"/>
          </w:tcPr>
          <w:p w14:paraId="34ABD453" w14:textId="0F0269F1" w:rsidR="005C6739" w:rsidRDefault="005C6739" w:rsidP="00F426CF">
            <w:pPr>
              <w:jc w:val="center"/>
              <w:rPr>
                <w:ins w:id="363" w:author="Autor"/>
                <w:color w:val="000000"/>
                <w:sz w:val="20"/>
                <w:szCs w:val="20"/>
              </w:rPr>
            </w:pPr>
            <w:ins w:id="364" w:author="Autor">
              <w:r>
                <w:rPr>
                  <w:color w:val="000000"/>
                  <w:sz w:val="20"/>
                  <w:szCs w:val="20"/>
                </w:rPr>
                <w:t>19.2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3EFD4FF1" w14:textId="4ADE33A0" w:rsidR="005C6739" w:rsidRDefault="005C6739" w:rsidP="00752FB2">
            <w:pPr>
              <w:jc w:val="both"/>
              <w:rPr>
                <w:ins w:id="365" w:author="Autor"/>
                <w:color w:val="000000"/>
                <w:sz w:val="20"/>
                <w:szCs w:val="20"/>
              </w:rPr>
            </w:pPr>
            <w:ins w:id="366" w:author="Autor">
              <w:r>
                <w:rPr>
                  <w:color w:val="000000"/>
                  <w:sz w:val="20"/>
                  <w:szCs w:val="20"/>
                </w:rPr>
                <w:t xml:space="preserve">Prijímateľ vypracoval písomný zoznam </w:t>
              </w:r>
              <w:r w:rsidR="00A951DC">
                <w:rPr>
                  <w:color w:val="000000"/>
                  <w:sz w:val="20"/>
                  <w:szCs w:val="20"/>
                </w:rPr>
                <w:t xml:space="preserve"> prijatých </w:t>
              </w:r>
              <w:r>
                <w:rPr>
                  <w:color w:val="000000"/>
                  <w:sz w:val="20"/>
                  <w:szCs w:val="20"/>
                </w:rPr>
                <w:t>opatrení v lehote uvedenej v správe z kontroly/čiastkovej správe z kontroly?</w:t>
              </w:r>
            </w:ins>
          </w:p>
        </w:tc>
        <w:tc>
          <w:tcPr>
            <w:tcW w:w="571" w:type="dxa"/>
            <w:vAlign w:val="center"/>
          </w:tcPr>
          <w:p w14:paraId="16F09796" w14:textId="77777777" w:rsidR="005C6739" w:rsidRPr="00F426CF" w:rsidRDefault="005C6739" w:rsidP="00F426CF">
            <w:pPr>
              <w:rPr>
                <w:ins w:id="367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6F41076" w14:textId="77777777" w:rsidR="005C6739" w:rsidRPr="00F426CF" w:rsidRDefault="005C6739" w:rsidP="00F426CF">
            <w:pPr>
              <w:rPr>
                <w:ins w:id="368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C2856D4" w14:textId="77777777" w:rsidR="005C6739" w:rsidRPr="00F426CF" w:rsidRDefault="005C6739" w:rsidP="00F426CF">
            <w:pPr>
              <w:rPr>
                <w:ins w:id="369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2980CA9" w14:textId="77777777" w:rsidR="005C6739" w:rsidRDefault="005C6739" w:rsidP="005C6739">
            <w:pPr>
              <w:jc w:val="both"/>
              <w:rPr>
                <w:ins w:id="370" w:author="Autor"/>
                <w:bCs/>
                <w:color w:val="000000"/>
              </w:rPr>
            </w:pPr>
          </w:p>
        </w:tc>
      </w:tr>
      <w:tr w:rsidR="00DE78B6" w:rsidRPr="00F426CF" w14:paraId="2DC6746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4132783" w14:textId="353BC3D1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19.</w:t>
            </w:r>
            <w:del w:id="371" w:author="Autor">
              <w:r w:rsidRPr="00F426CF">
                <w:rPr>
                  <w:color w:val="000000"/>
                  <w:sz w:val="20"/>
                  <w:szCs w:val="20"/>
                </w:rPr>
                <w:delText>2</w:delText>
              </w:r>
            </w:del>
            <w:ins w:id="372" w:author="Autor">
              <w:r w:rsidR="005C6739">
                <w:rPr>
                  <w:color w:val="000000"/>
                  <w:sz w:val="20"/>
                  <w:szCs w:val="20"/>
                </w:rPr>
                <w:t>3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0DDF8F6E" w14:textId="4032FE31" w:rsidR="00DE78B6" w:rsidRPr="00F426CF" w:rsidRDefault="00DE78B6" w:rsidP="00C01069">
            <w:pPr>
              <w:jc w:val="both"/>
              <w:rPr>
                <w:color w:val="000000"/>
                <w:sz w:val="20"/>
                <w:szCs w:val="20"/>
              </w:rPr>
              <w:pPrChange w:id="373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Splnil prijímateľ opatrenia, ktoré </w:t>
            </w:r>
            <w:del w:id="374" w:author="Autor">
              <w:r w:rsidRPr="00F426CF">
                <w:rPr>
                  <w:color w:val="000000"/>
                  <w:sz w:val="20"/>
                  <w:szCs w:val="20"/>
                </w:rPr>
                <w:delText>mal prijať</w:delText>
              </w:r>
            </w:del>
            <w:ins w:id="375" w:author="Autor">
              <w:r w:rsidRPr="00F426CF">
                <w:rPr>
                  <w:color w:val="000000"/>
                  <w:sz w:val="20"/>
                  <w:szCs w:val="20"/>
                </w:rPr>
                <w:t xml:space="preserve"> prija</w:t>
              </w:r>
              <w:r w:rsidR="00465704">
                <w:rPr>
                  <w:color w:val="000000"/>
                  <w:sz w:val="20"/>
                  <w:szCs w:val="20"/>
                </w:rPr>
                <w:t>l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v</w:t>
            </w:r>
            <w:del w:id="376" w:author="Autor">
              <w:r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77" w:author="Autor">
              <w:r w:rsidR="005C6739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zmysle</w:t>
            </w:r>
            <w:r w:rsidR="005C6739">
              <w:rPr>
                <w:color w:val="000000"/>
                <w:sz w:val="20"/>
                <w:szCs w:val="20"/>
              </w:rPr>
              <w:t xml:space="preserve"> </w:t>
            </w:r>
            <w:ins w:id="378" w:author="Autor">
              <w:r w:rsidR="005C6739">
                <w:rPr>
                  <w:color w:val="000000"/>
                  <w:sz w:val="20"/>
                  <w:szCs w:val="20"/>
                </w:rPr>
                <w:t>povinnosti vyplývajúcej mu z </w:t>
              </w:r>
              <w:r w:rsidRPr="00F426CF">
                <w:rPr>
                  <w:color w:val="000000"/>
                  <w:sz w:val="20"/>
                  <w:szCs w:val="20"/>
                </w:rPr>
                <w:t>vykonan</w:t>
              </w:r>
              <w:r w:rsidR="005C6739">
                <w:rPr>
                  <w:color w:val="000000"/>
                  <w:sz w:val="20"/>
                  <w:szCs w:val="20"/>
                </w:rPr>
                <w:t>ej/</w:t>
              </w:r>
            </w:ins>
            <w:r w:rsidR="005C6739">
              <w:rPr>
                <w:color w:val="000000"/>
                <w:sz w:val="20"/>
                <w:szCs w:val="20"/>
              </w:rPr>
              <w:t>vykonaných</w:t>
            </w:r>
            <w:r w:rsidRPr="00F426CF">
              <w:rPr>
                <w:color w:val="000000"/>
                <w:sz w:val="20"/>
                <w:szCs w:val="20"/>
              </w:rPr>
              <w:t xml:space="preserve"> kontrol</w:t>
            </w:r>
            <w:del w:id="379" w:author="Autor">
              <w:r w:rsidRPr="00F426CF">
                <w:rPr>
                  <w:color w:val="000000"/>
                  <w:sz w:val="20"/>
                  <w:szCs w:val="20"/>
                </w:rPr>
                <w:delText xml:space="preserve"> (</w:delText>
              </w:r>
              <w:r>
                <w:rPr>
                  <w:color w:val="000000"/>
                  <w:sz w:val="20"/>
                  <w:szCs w:val="20"/>
                </w:rPr>
                <w:delText xml:space="preserve">finančná </w:delText>
              </w:r>
              <w:r w:rsidRPr="00F426CF">
                <w:rPr>
                  <w:color w:val="000000"/>
                  <w:sz w:val="20"/>
                  <w:szCs w:val="20"/>
                </w:rPr>
                <w:delText xml:space="preserve">kontrola na mieste, resp. administratívna </w:delText>
              </w:r>
              <w:r>
                <w:rPr>
                  <w:color w:val="000000"/>
                  <w:sz w:val="20"/>
                  <w:szCs w:val="20"/>
                </w:rPr>
                <w:delText xml:space="preserve">finančná </w:delText>
              </w:r>
              <w:r w:rsidRPr="00F426CF">
                <w:rPr>
                  <w:color w:val="000000"/>
                  <w:sz w:val="20"/>
                  <w:szCs w:val="20"/>
                </w:rPr>
                <w:delText>kontrola) a odstránil príčiny ich vzniku</w:delText>
              </w:r>
            </w:del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548E23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BEE72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5B73D8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BF2A4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5C6739" w:rsidRPr="00F426CF" w14:paraId="47B9F663" w14:textId="77777777" w:rsidTr="0024400F">
        <w:trPr>
          <w:gridAfter w:val="1"/>
          <w:wAfter w:w="8" w:type="dxa"/>
          <w:trHeight w:val="510"/>
          <w:ins w:id="380" w:author="Autor"/>
        </w:trPr>
        <w:tc>
          <w:tcPr>
            <w:tcW w:w="1002" w:type="dxa"/>
            <w:vAlign w:val="center"/>
          </w:tcPr>
          <w:p w14:paraId="55325570" w14:textId="3375E4CC" w:rsidR="005C6739" w:rsidRPr="00F426CF" w:rsidRDefault="005C6739" w:rsidP="00F426CF">
            <w:pPr>
              <w:jc w:val="center"/>
              <w:rPr>
                <w:ins w:id="381" w:author="Autor"/>
                <w:color w:val="000000"/>
                <w:sz w:val="20"/>
                <w:szCs w:val="20"/>
              </w:rPr>
            </w:pPr>
            <w:ins w:id="382" w:author="Autor">
              <w:r>
                <w:rPr>
                  <w:color w:val="000000"/>
                  <w:sz w:val="20"/>
                  <w:szCs w:val="20"/>
                </w:rPr>
                <w:t>19.4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070499A2" w14:textId="038C04C1" w:rsidR="005C6739" w:rsidRPr="00F426CF" w:rsidRDefault="00A951DC" w:rsidP="00752FB2">
            <w:pPr>
              <w:jc w:val="both"/>
              <w:rPr>
                <w:ins w:id="383" w:author="Autor"/>
                <w:color w:val="000000"/>
                <w:sz w:val="20"/>
                <w:szCs w:val="20"/>
              </w:rPr>
            </w:pPr>
            <w:ins w:id="384" w:author="Autor">
              <w:r>
                <w:rPr>
                  <w:color w:val="000000"/>
                  <w:sz w:val="20"/>
                  <w:szCs w:val="20"/>
                </w:rPr>
                <w:t>Splnil prijímateľ prijaté opatrenia v lehote určenej RO?</w:t>
              </w:r>
            </w:ins>
          </w:p>
        </w:tc>
        <w:tc>
          <w:tcPr>
            <w:tcW w:w="571" w:type="dxa"/>
            <w:vAlign w:val="center"/>
          </w:tcPr>
          <w:p w14:paraId="56869D90" w14:textId="77777777" w:rsidR="005C6739" w:rsidRPr="00F426CF" w:rsidRDefault="005C6739" w:rsidP="00F426CF">
            <w:pPr>
              <w:rPr>
                <w:ins w:id="385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557829F" w14:textId="77777777" w:rsidR="005C6739" w:rsidRPr="00F426CF" w:rsidRDefault="005C6739" w:rsidP="00F426CF">
            <w:pPr>
              <w:rPr>
                <w:ins w:id="386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93AB10E" w14:textId="77777777" w:rsidR="005C6739" w:rsidRPr="00F426CF" w:rsidRDefault="005C6739" w:rsidP="00F426CF">
            <w:pPr>
              <w:rPr>
                <w:ins w:id="387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BA72EC5" w14:textId="77777777" w:rsidR="005C6739" w:rsidRPr="00F426CF" w:rsidRDefault="005C6739" w:rsidP="00F426CF">
            <w:pPr>
              <w:jc w:val="both"/>
              <w:rPr>
                <w:ins w:id="388" w:author="Autor"/>
                <w:b/>
                <w:bCs/>
                <w:color w:val="000000"/>
              </w:rPr>
            </w:pPr>
          </w:p>
        </w:tc>
      </w:tr>
      <w:tr w:rsidR="00DE78B6" w:rsidRPr="00F426CF" w14:paraId="5624B73D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16DA37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20 - Osobné výdavky</w:t>
            </w:r>
          </w:p>
        </w:tc>
      </w:tr>
      <w:tr w:rsidR="001A775D" w:rsidRPr="00F426CF" w14:paraId="7AFDBE24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996830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E2DF557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429FB3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99793D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70FB30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6053695B" w14:textId="7F4E70BE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89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90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345E057E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374757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5CB69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pracovná zmluva/dohoda o práci vykonávanej mimo pracovného pomeru uzatvorená v súlade so zákonníkom práce a obsahuje všetky náležitosti pracovnej zmluvy/dohody o práci vykonávanej mimo pracovného pomeru podľa tohto zákona (vrátane štátnej služby)?</w:t>
            </w:r>
          </w:p>
        </w:tc>
        <w:tc>
          <w:tcPr>
            <w:tcW w:w="571" w:type="dxa"/>
            <w:vAlign w:val="center"/>
            <w:hideMark/>
          </w:tcPr>
          <w:p w14:paraId="7794117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66F79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D8F00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222993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6A1FEF0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605732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A1EE0A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opis pracovnej činnosti (t.j. náplň práce) relevantnej pre projekt (vrátane štátnej služby)?</w:t>
            </w:r>
          </w:p>
        </w:tc>
        <w:tc>
          <w:tcPr>
            <w:tcW w:w="571" w:type="dxa"/>
            <w:vAlign w:val="center"/>
            <w:hideMark/>
          </w:tcPr>
          <w:p w14:paraId="3D9E3A5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A301DB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F13C6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A7923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B4A19B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FBDE95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ACC81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údaj o mzde alebo plate (spravidla platový výmer)? (vrátane štátnej služby)</w:t>
            </w:r>
          </w:p>
        </w:tc>
        <w:tc>
          <w:tcPr>
            <w:tcW w:w="571" w:type="dxa"/>
            <w:vAlign w:val="center"/>
            <w:hideMark/>
          </w:tcPr>
          <w:p w14:paraId="16857B1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9CF0B0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E7BD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356FD8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3FB37AB9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4C92EF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51B771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zamestnanca/zamestnancov?</w:t>
            </w:r>
          </w:p>
        </w:tc>
        <w:tc>
          <w:tcPr>
            <w:tcW w:w="571" w:type="dxa"/>
            <w:vAlign w:val="center"/>
            <w:hideMark/>
          </w:tcPr>
          <w:p w14:paraId="09B4CAD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7D7060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1020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8B7D6A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8A10987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377D6F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77E67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kumulatívny mesačný výkaz práce?</w:t>
            </w:r>
          </w:p>
        </w:tc>
        <w:tc>
          <w:tcPr>
            <w:tcW w:w="571" w:type="dxa"/>
            <w:vAlign w:val="center"/>
            <w:hideMark/>
          </w:tcPr>
          <w:p w14:paraId="174F7BD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4F2EB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BBFF81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E9EAEB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CD0C7A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4F76D9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3402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mzdový list, resp. výplatnú pásku alebo iný relevantný doklad?</w:t>
            </w:r>
          </w:p>
        </w:tc>
        <w:tc>
          <w:tcPr>
            <w:tcW w:w="571" w:type="dxa"/>
            <w:vAlign w:val="center"/>
            <w:hideMark/>
          </w:tcPr>
          <w:p w14:paraId="6D60824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A73C62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8480B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44B6E3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C6998B0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087C23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20.7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333419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výpočet oprávnenej mzdy a odvodov? </w:t>
            </w:r>
          </w:p>
        </w:tc>
        <w:tc>
          <w:tcPr>
            <w:tcW w:w="571" w:type="dxa"/>
            <w:vAlign w:val="center"/>
            <w:hideMark/>
          </w:tcPr>
          <w:p w14:paraId="706887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25784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983207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68160C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7240758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5A138A5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AAF86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 osobným výdavkom identifikáciu bankového účtu zamestnanca, resp. oprávnenej osoby, ak bankový účet nie je identifikovaný v zmluvnom vzťahu (napr. v pracovnej zmluve)?</w:t>
            </w:r>
          </w:p>
        </w:tc>
        <w:tc>
          <w:tcPr>
            <w:tcW w:w="571" w:type="dxa"/>
            <w:vAlign w:val="center"/>
            <w:hideMark/>
          </w:tcPr>
          <w:p w14:paraId="7AC9794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E3DAE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F6F343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832278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88B4A40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2C3A7A8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A7AA8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dodržaný stanovený limit pre maximálnu dĺžku pracovného úväzku (vrátane všetkých pracovných úväzkov voči zamestnávateľovi resp. zamestnávateľom vrátane prípadných dohôd mimo pracovného pomeru)?</w:t>
            </w:r>
          </w:p>
        </w:tc>
        <w:tc>
          <w:tcPr>
            <w:tcW w:w="571" w:type="dxa"/>
            <w:vAlign w:val="center"/>
            <w:hideMark/>
          </w:tcPr>
          <w:p w14:paraId="2E9606C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C8EE47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0DFCA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45C007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2CB3D76A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2AC2B6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208EF9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prezenčnú listinu podpísanú lektorom, učiteľom, resp. osobou vykonávajúcou vzdelávaciu aktivitu?</w:t>
            </w:r>
          </w:p>
        </w:tc>
        <w:tc>
          <w:tcPr>
            <w:tcW w:w="571" w:type="dxa"/>
            <w:vAlign w:val="center"/>
            <w:hideMark/>
          </w:tcPr>
          <w:p w14:paraId="7BDB8AE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6BC7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D484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DB00A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1037C8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A5BB67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735BC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časový harmonogram uskutočnenia jednotlivých aktivít (napr. prednášok, cvičení)?</w:t>
            </w:r>
          </w:p>
        </w:tc>
        <w:tc>
          <w:tcPr>
            <w:tcW w:w="571" w:type="dxa"/>
            <w:vAlign w:val="center"/>
            <w:hideMark/>
          </w:tcPr>
          <w:p w14:paraId="1394C0C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CB36F7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AC85A1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335C642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3F1F8A13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4DCD743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EFBFF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jednoznačnú identifikáciu zamestnanca a vykonávané pozície (odkaz na položku rozpočtu, z ktorej sú osobné náklady hradené); časové vymedzenie (mesiac a rok, v ktorom bola činnosť realizovaná)?</w:t>
            </w:r>
          </w:p>
        </w:tc>
        <w:tc>
          <w:tcPr>
            <w:tcW w:w="571" w:type="dxa"/>
            <w:vAlign w:val="center"/>
            <w:hideMark/>
          </w:tcPr>
          <w:p w14:paraId="51A42EB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2A1D17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4EE978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037FE32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480C504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800C07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FE351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časový rozsah prác podľa zmluvy a popis činností, ktoré sú vykonávané v rámci projektu v jednotlivých dňoch?</w:t>
            </w:r>
          </w:p>
        </w:tc>
        <w:tc>
          <w:tcPr>
            <w:tcW w:w="571" w:type="dxa"/>
            <w:vAlign w:val="center"/>
            <w:hideMark/>
          </w:tcPr>
          <w:p w14:paraId="1EC3C3B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736EC5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11672D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53F9D43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1547EB9E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B1314B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60E06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identifikáciu projektov, na ktorých sa konkrétna osoba podieľala a identifikáciu inej činnosti mimo EŠIF?</w:t>
            </w:r>
          </w:p>
        </w:tc>
        <w:tc>
          <w:tcPr>
            <w:tcW w:w="571" w:type="dxa"/>
            <w:vAlign w:val="center"/>
            <w:hideMark/>
          </w:tcPr>
          <w:p w14:paraId="1325A0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8D59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AB9AE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6461C177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14370EE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326C9C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1734F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údaje o type úväzku v rámci projektu, prípadne o zapojení do ďalších projektov a ďalších činností pre prijímateľa?</w:t>
            </w:r>
          </w:p>
        </w:tc>
        <w:tc>
          <w:tcPr>
            <w:tcW w:w="571" w:type="dxa"/>
            <w:vAlign w:val="center"/>
            <w:hideMark/>
          </w:tcPr>
          <w:p w14:paraId="4F582D5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4CF6C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8B6B9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3AAA2DF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6B3C81DF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F431E6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CF29D5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prehľad odpracovaných hodín v rámci jednotlivých dní v členení podľa jednotlivých projektov a ďalších činností mimo EŠIF vrátane zaznačenia všetkých prekážok v práci?</w:t>
            </w:r>
          </w:p>
        </w:tc>
        <w:tc>
          <w:tcPr>
            <w:tcW w:w="571" w:type="dxa"/>
            <w:vAlign w:val="center"/>
            <w:hideMark/>
          </w:tcPr>
          <w:p w14:paraId="328A6AA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32B03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24D1A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338AB488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92DF358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B4F384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21 - Štátna pomoc a pomoc de minimis</w:t>
            </w:r>
          </w:p>
        </w:tc>
      </w:tr>
      <w:tr w:rsidR="001A775D" w:rsidRPr="00F426CF" w14:paraId="1C361B1B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2DD801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87B56B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F47933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7E7EB3E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73874D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BE6B18C" w14:textId="7F482C25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91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92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15E3C85C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62BAAD1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E8EC3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súťaže, definovaných vo výzve/vyzvaní?</w:t>
            </w:r>
          </w:p>
        </w:tc>
        <w:tc>
          <w:tcPr>
            <w:tcW w:w="571" w:type="dxa"/>
            <w:vAlign w:val="center"/>
            <w:hideMark/>
          </w:tcPr>
          <w:p w14:paraId="35DD2A4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0AACE5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3BB9BF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F5AB52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2ABF233" w14:textId="77777777" w:rsidTr="00675C58">
        <w:trPr>
          <w:gridAfter w:val="1"/>
          <w:wAfter w:w="8" w:type="dxa"/>
          <w:trHeight w:val="1530"/>
        </w:trPr>
        <w:tc>
          <w:tcPr>
            <w:tcW w:w="1002" w:type="dxa"/>
            <w:vAlign w:val="center"/>
            <w:hideMark/>
          </w:tcPr>
          <w:p w14:paraId="5E8A3BE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828D5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 počas realizácie projektu, v prípade, ak neboli príslušné pravidlá stanovené vo výzve/vyzvaní (minimálne v rozsahu testu štátnej pomoci, ktorý je povinne vykonávaný v rámci výzvy)?</w:t>
            </w:r>
          </w:p>
        </w:tc>
        <w:tc>
          <w:tcPr>
            <w:tcW w:w="571" w:type="dxa"/>
            <w:vAlign w:val="center"/>
            <w:hideMark/>
          </w:tcPr>
          <w:p w14:paraId="51944FE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1C9D2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6973EC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34F423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B206E6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9776D8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22 - Vecná, časová a územná oprávnenosť výdavkov</w:t>
            </w:r>
          </w:p>
        </w:tc>
      </w:tr>
      <w:tr w:rsidR="001A775D" w:rsidRPr="00F426CF" w14:paraId="5DEAA797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9BF6F2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017536E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9E861E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300A49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AB6641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22A5ACF" w14:textId="0ED282DA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93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94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1A775D" w:rsidRPr="00F426CF" w14:paraId="515E7B14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0E2C3762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15550D0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výdavkov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510A2DD4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E8CF7EF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1103E1A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772B40B6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D09EDD1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0A49CF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62561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1" w:type="dxa"/>
            <w:vAlign w:val="center"/>
            <w:hideMark/>
          </w:tcPr>
          <w:p w14:paraId="531B56A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D9147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4F42A5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0871F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27BA35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F5753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39FB1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00639D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A845D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8D0B1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FEEAD5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7DAD32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C35185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BF2B69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795481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9E785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1F189A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A3AABB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0C85BB1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10E3E5E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1F68045" w14:textId="265BCB93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 súlade s pravidlami a podmienkami stanovenými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38A38BE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3A85D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2D65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8A2C0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3A0E826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617269E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D5552C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1" w:type="dxa"/>
            <w:vAlign w:val="center"/>
            <w:hideMark/>
          </w:tcPr>
          <w:p w14:paraId="4D566FC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0B993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000832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EB367C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6ED24B0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EF6F61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34C773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neprečerpanie príslušnej časti rozpočtu projektu (napr. jednotková sadzba, počet jednotiek, výdavky spolu pre danú položku rozpočtu)?</w:t>
            </w:r>
          </w:p>
        </w:tc>
        <w:tc>
          <w:tcPr>
            <w:tcW w:w="571" w:type="dxa"/>
            <w:vAlign w:val="center"/>
            <w:hideMark/>
          </w:tcPr>
          <w:p w14:paraId="0785B01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EC0ACD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0B4333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C1E714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304549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A530A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6476F46" w14:textId="2A9D9A40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neprekročenie celkovej sumy za príslušnú skupinu výdavkov a celkovej sumy NFP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D84A1A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43A599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D8C9C9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616FA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EFA3D1E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82E34A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FA6673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 ? </w:t>
            </w:r>
          </w:p>
        </w:tc>
        <w:tc>
          <w:tcPr>
            <w:tcW w:w="571" w:type="dxa"/>
            <w:vAlign w:val="center"/>
            <w:hideMark/>
          </w:tcPr>
          <w:p w14:paraId="2DD2D8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CD84F5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69922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A17D2A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95AC6DA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10794E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AE8E0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počas realizácie, resp. vrátane obdobia udržateľnosti projektu vytvorené zdaniteľné príjmy generované z majetku financovaného prostredníctvom NFP, ktoré majú vplyv na výdavky týkajúce sa uplatnenej DPH (t. j. posúdenie uplatnenia odpočtu DPH)?</w:t>
            </w:r>
          </w:p>
        </w:tc>
        <w:tc>
          <w:tcPr>
            <w:tcW w:w="571" w:type="dxa"/>
            <w:vAlign w:val="center"/>
            <w:hideMark/>
          </w:tcPr>
          <w:p w14:paraId="02F1B72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E0C0A3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F1B3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7C872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FE0E7B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A8B7C8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43601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71" w:type="dxa"/>
            <w:vAlign w:val="center"/>
            <w:hideMark/>
          </w:tcPr>
          <w:p w14:paraId="46E50C0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C0C4C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EE0AFE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CC9417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CEE9B1E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2272D6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404B57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71" w:type="dxa"/>
            <w:vAlign w:val="center"/>
            <w:hideMark/>
          </w:tcPr>
          <w:p w14:paraId="23B328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B2176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DBB60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8602EC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509ECAA6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68C1DB83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lastRenderedPageBreak/>
              <w:t>22.2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700F161D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výdavkov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0DD05B76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D517A56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09CEFF20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651E25D8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4334B768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6D133D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2BDE03F" w14:textId="7B33468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 deklarované výdavky oprávnené vzhľadom na časovú oprávnenosť uvedenú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5950AC8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6F7702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D95D84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897661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775D" w:rsidRPr="00F426CF" w14:paraId="603D4DD9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86CE0F4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63FED81D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2B5CAD1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53329E8C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7F94CE8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12083747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18AADC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AE05A5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F7AE7F" w14:textId="79260C4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Vznikli nárokované finančné prostriedky/deklarované výdavky v ŽoP na oprávnenom území v 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7EE42F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8C99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EE33F4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EFF41C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335D9B3A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03A9B1F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23 - Finančný prenájom a operatívny nájom</w:t>
            </w:r>
          </w:p>
        </w:tc>
      </w:tr>
      <w:tr w:rsidR="001A775D" w:rsidRPr="00F426CF" w14:paraId="23AB54B3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918C4E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47B587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80BD86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97ACC6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6FF659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EE99FFC" w14:textId="3CF29EF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95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96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7F5119E3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EDD1BC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80CA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splátkový kalendár?</w:t>
            </w:r>
          </w:p>
        </w:tc>
        <w:tc>
          <w:tcPr>
            <w:tcW w:w="571" w:type="dxa"/>
            <w:vAlign w:val="center"/>
            <w:hideMark/>
          </w:tcPr>
          <w:p w14:paraId="7EEB95F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EE576D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40C892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FF61A0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669F1F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55B252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4AC530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pomernej časti finančného prenájmu, resp. operatívneho nájmu, ktorú si nárokuje ako oprávnenú?</w:t>
            </w:r>
          </w:p>
        </w:tc>
        <w:tc>
          <w:tcPr>
            <w:tcW w:w="571" w:type="dxa"/>
            <w:vAlign w:val="center"/>
            <w:hideMark/>
          </w:tcPr>
          <w:p w14:paraId="11F93C6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18F431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0E878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8711CC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57170A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975156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C30DD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ďalšiu podpornú dokumentáciu (napr. knihu jázd, prezenčné listiny apod.)?</w:t>
            </w:r>
          </w:p>
        </w:tc>
        <w:tc>
          <w:tcPr>
            <w:tcW w:w="571" w:type="dxa"/>
            <w:vAlign w:val="center"/>
            <w:hideMark/>
          </w:tcPr>
          <w:p w14:paraId="14F71A3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6B5AE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2FE2F3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65B8D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F7D901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BFC120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04D9D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vykonaná kontrola hospodárnosti a efektívnosti pri finančnom prenájme, resp. operatívnom nájme?</w:t>
            </w:r>
          </w:p>
        </w:tc>
        <w:tc>
          <w:tcPr>
            <w:tcW w:w="571" w:type="dxa"/>
            <w:vAlign w:val="center"/>
            <w:hideMark/>
          </w:tcPr>
          <w:p w14:paraId="2C9829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48C4CB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5682BD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66169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E12C885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F0CEDFC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24 - Fyzická kontrola prebiehajúcich aktivít </w:t>
            </w:r>
          </w:p>
        </w:tc>
      </w:tr>
      <w:tr w:rsidR="001A775D" w:rsidRPr="00F426CF" w14:paraId="3FB3FF4A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1A3665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499F126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0C4F4AE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EEB81B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0BDB2BE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2303D7E" w14:textId="42C9454B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97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398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516E1C9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7557EB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EC1618" w14:textId="3AFCA5BE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Prebieha aktivita projektu v súlade s harmonogramom aktivít uvedených v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 o NFP?</w:t>
            </w:r>
          </w:p>
        </w:tc>
        <w:tc>
          <w:tcPr>
            <w:tcW w:w="571" w:type="dxa"/>
            <w:vAlign w:val="center"/>
            <w:hideMark/>
          </w:tcPr>
          <w:p w14:paraId="6D184CE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84AAD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3E29C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794C59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6802B0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84B665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FA19B6D" w14:textId="0AB6BC0A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 prípade, ak sa na aktivite zúčastňuje cieľová skupina (frekventanti, účastníci projektu a pod.) je táto cieľová skupina oprávnená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NPF?</w:t>
            </w:r>
          </w:p>
        </w:tc>
        <w:tc>
          <w:tcPr>
            <w:tcW w:w="571" w:type="dxa"/>
            <w:vAlign w:val="center"/>
            <w:hideMark/>
          </w:tcPr>
          <w:p w14:paraId="05D4888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876EE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7B65A0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9A97F2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273B84B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DFF6AE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AB61FED" w14:textId="23EE25DE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Prebieha aktivita na území oprávnenom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NFP?</w:t>
            </w:r>
          </w:p>
        </w:tc>
        <w:tc>
          <w:tcPr>
            <w:tcW w:w="571" w:type="dxa"/>
            <w:vAlign w:val="center"/>
            <w:hideMark/>
          </w:tcPr>
          <w:p w14:paraId="27F39D6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7EACEF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11A8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E7826C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AC6382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C71EA9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941786C" w14:textId="734D7ADA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Poskytol prijímateľ k nahliadnutiu výstupy z realizácie aktivít projektu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NFP?</w:t>
            </w:r>
          </w:p>
        </w:tc>
        <w:tc>
          <w:tcPr>
            <w:tcW w:w="571" w:type="dxa"/>
            <w:vAlign w:val="center"/>
            <w:hideMark/>
          </w:tcPr>
          <w:p w14:paraId="6FB5B1B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86F4AD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097DF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66C5F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4FB54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1640CE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25 - Nakladanie s majetkom nadobudnutým z NFP</w:t>
            </w:r>
          </w:p>
        </w:tc>
      </w:tr>
      <w:tr w:rsidR="001A775D" w:rsidRPr="00F426CF" w14:paraId="0DE97E9F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AE99FC9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FA3B0B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5BE6BD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53CD6E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A0D18A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378D754" w14:textId="3E7426BD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99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400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667745D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1AB49B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37D4E9" w14:textId="7E6EDFA6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Došlo počas platnosti a účinnosti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k prevedeniu majetku nadobudnutého z NFP na tretiu osobu,  k jeho zaťaženiu akýmkoľvek právom tretej osoby alebo jeho prenajatiu tretej osobe?</w:t>
            </w:r>
          </w:p>
        </w:tc>
        <w:tc>
          <w:tcPr>
            <w:tcW w:w="571" w:type="dxa"/>
            <w:vAlign w:val="center"/>
            <w:hideMark/>
          </w:tcPr>
          <w:p w14:paraId="7FEFC9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D21AC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FDA5E3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75DD9B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E1696EF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8BEE74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BC568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zo strany RO vopred udelený súhlas na  prevedenie majetku nadobudnutého z NFP na tretiu osobu,  na jeho  zaťaženie akýmkoľvek právom tretej osoby alebo na jeho prenajatie tretej osobe?</w:t>
            </w:r>
          </w:p>
        </w:tc>
        <w:tc>
          <w:tcPr>
            <w:tcW w:w="571" w:type="dxa"/>
            <w:vAlign w:val="center"/>
            <w:hideMark/>
          </w:tcPr>
          <w:p w14:paraId="3A5065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96298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918A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7CFD8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F09A2AD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63A90A7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70367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Došlo prevedením majetku nadobudnutého z NFP na tretiu osobu, jeho zaťažením akýmkoľvek právom tretej osoby alebo jeho prenajatím k  porušeniu legislatívy v oblasti štátnej pomoci, poskytnutiu neoprávnenej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výhody tretím subjektom a narušeniu hospodárskej súťaže (v zmysle článku č. 107 Zmluvy o fungovaní EÚ)?</w:t>
            </w:r>
          </w:p>
        </w:tc>
        <w:tc>
          <w:tcPr>
            <w:tcW w:w="571" w:type="dxa"/>
            <w:vAlign w:val="center"/>
            <w:hideMark/>
          </w:tcPr>
          <w:p w14:paraId="08A84A6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3B3B953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7D7DDC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641F1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E1B648D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FB2A13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DF70B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Prijímateľ rozhodne dať majetok nadobudnutý z NFP do prevádzkovania tretiemu subjektu (napr. podľa § 269 ods. 2 zák. č. 513/1991 Zb. Obchodného zákonníka) postupoval prijímateľ pri výbere tohto subjektu v súlade so zákonom o verejnom obstarávaní?</w:t>
            </w:r>
          </w:p>
        </w:tc>
        <w:tc>
          <w:tcPr>
            <w:tcW w:w="571" w:type="dxa"/>
            <w:vAlign w:val="center"/>
            <w:hideMark/>
          </w:tcPr>
          <w:p w14:paraId="70F38C4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A5A107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C3632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62AAC2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DBDD77B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2BED764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FDE46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je tretí subjekt neziskovým subjektom zriadeným prijímateľom a prijímateľ pri výbere tohto subjektu nemusel postupovať v zmysle zákona o verejnom obstarávaní, preukázal prijímateľ dostatočne túto skutočnosť (napr. zriaďovacou listinou, návrhom zmluvy na prevádzkovanie majetku a inými)?</w:t>
            </w:r>
          </w:p>
        </w:tc>
        <w:tc>
          <w:tcPr>
            <w:tcW w:w="571" w:type="dxa"/>
            <w:vAlign w:val="center"/>
            <w:hideMark/>
          </w:tcPr>
          <w:p w14:paraId="1D5684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38F4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11E9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12A45A0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7A6988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70040A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FBE397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majetok nadobudnutý z NFP v účtovnej evidencii prijímateľa a to do doby stanovenej v článku 71 všeobecného nariadenia?</w:t>
            </w:r>
          </w:p>
        </w:tc>
        <w:tc>
          <w:tcPr>
            <w:tcW w:w="571" w:type="dxa"/>
            <w:vAlign w:val="center"/>
            <w:hideMark/>
          </w:tcPr>
          <w:p w14:paraId="3FB047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8C42E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949468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B22F891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C1B03B5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D35982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26 - Publicita projektu</w:t>
            </w:r>
          </w:p>
        </w:tc>
      </w:tr>
      <w:tr w:rsidR="001A775D" w:rsidRPr="00F426CF" w14:paraId="4B5CAE32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36A140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78FA2F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C6AD33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6934B7E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67FB5C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C6CF76C" w14:textId="08FEE7FF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401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402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1FACE26C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D93845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F48BEB7" w14:textId="7E86EE25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so Zmluvou o NFP?</w:t>
            </w:r>
          </w:p>
        </w:tc>
        <w:tc>
          <w:tcPr>
            <w:tcW w:w="571" w:type="dxa"/>
            <w:vAlign w:val="center"/>
            <w:hideMark/>
          </w:tcPr>
          <w:p w14:paraId="04C96CC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5E5F7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811D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565710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C417B8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76FF6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E311F2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Metodickým pokynom pre informovanie a komunikáciu Európskych štrukturálnych a investičných fondov?</w:t>
            </w:r>
          </w:p>
        </w:tc>
        <w:tc>
          <w:tcPr>
            <w:tcW w:w="571" w:type="dxa"/>
            <w:vAlign w:val="center"/>
            <w:hideMark/>
          </w:tcPr>
          <w:p w14:paraId="1D8439D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4ABA2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78422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32EFA3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35DDAD3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72CAD5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8024DB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usmerneniami RO?</w:t>
            </w:r>
          </w:p>
        </w:tc>
        <w:tc>
          <w:tcPr>
            <w:tcW w:w="571" w:type="dxa"/>
            <w:vAlign w:val="center"/>
            <w:hideMark/>
          </w:tcPr>
          <w:p w14:paraId="3B6BB23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DA151F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0D2EE2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7069A6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8D07469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2A0AB1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27 - Kontrola dokumentácie </w:t>
            </w:r>
            <w:r>
              <w:rPr>
                <w:b/>
                <w:bCs/>
                <w:color w:val="FFFFFF"/>
                <w:sz w:val="22"/>
                <w:szCs w:val="22"/>
              </w:rPr>
              <w:t>VO v rámci finančnej kontroly na mieste</w:t>
            </w:r>
            <w:r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27"/>
            </w:r>
          </w:p>
        </w:tc>
      </w:tr>
      <w:tr w:rsidR="001A775D" w:rsidRPr="00F426CF" w14:paraId="1FA57C0D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00EBEE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60BF81AE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DDEEC8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C246AE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C260FC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B387320" w14:textId="3616D21E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403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404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46374C2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A94C80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8C99A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pravdivosť čestného vyhlásenia prijímateľa o súlade predloženej dokumentácie na administratívnej</w:t>
            </w:r>
            <w:r>
              <w:rPr>
                <w:color w:val="000000"/>
                <w:sz w:val="20"/>
                <w:szCs w:val="20"/>
              </w:rPr>
              <w:t xml:space="preserve"> finančnej</w:t>
            </w:r>
            <w:r w:rsidRPr="00F426CF">
              <w:rPr>
                <w:color w:val="000000"/>
                <w:sz w:val="20"/>
                <w:szCs w:val="20"/>
              </w:rPr>
              <w:t xml:space="preserve"> kontrole VO s originálom dokumentácie, ktorú archivuje prijímateľ?</w:t>
            </w:r>
          </w:p>
        </w:tc>
        <w:tc>
          <w:tcPr>
            <w:tcW w:w="571" w:type="dxa"/>
            <w:vAlign w:val="center"/>
            <w:hideMark/>
          </w:tcPr>
          <w:p w14:paraId="593B7C1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14B99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8211FB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9CA6FF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E6F3988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72193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E3E15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overená dokumentácia VO, ktorá nebola súčasťou predloženej dokumentácie na 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kontrole VO, ak to RO umožňuje (napr. technickej dokumentácie)?</w:t>
            </w:r>
          </w:p>
        </w:tc>
        <w:tc>
          <w:tcPr>
            <w:tcW w:w="571" w:type="dxa"/>
            <w:vAlign w:val="center"/>
            <w:hideMark/>
          </w:tcPr>
          <w:p w14:paraId="2ED20D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B6CF79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E643CE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681D90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5D02EB6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1BFEF06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59324D" w14:textId="5123B270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dokumentácia, ktorá vyplýva z osobitých podmienok plnenia zmluvy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určených prijímateľom v oznámení  vyhlásení  VO a ktoré neboli predmetom 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kontroly VO (napr. plnenie osobitých podmienok zmluvy týkajúcich sa subdodávateľov, plnenie osobitých podmienok plnenia zmluvy týkajúcich sa sociálnych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environmentálnych hľadísk?</w:t>
            </w:r>
          </w:p>
        </w:tc>
        <w:tc>
          <w:tcPr>
            <w:tcW w:w="571" w:type="dxa"/>
            <w:vAlign w:val="center"/>
            <w:hideMark/>
          </w:tcPr>
          <w:p w14:paraId="5EEB851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C5EC53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AC179D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B6D292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BB5CFA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E9CAD6C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28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Cieľová skupina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s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ňou súvisiace dáta</w:t>
            </w:r>
          </w:p>
        </w:tc>
      </w:tr>
      <w:tr w:rsidR="001A775D" w:rsidRPr="00F426CF" w14:paraId="140F81E3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8EBA464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30E53B0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7AD6C1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0318907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069E99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A33E61B" w14:textId="24879062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405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406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62873B6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1F6A06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747F6F" w14:textId="7FBABE03" w:rsidR="00DE78B6" w:rsidRPr="00F426CF" w:rsidRDefault="00DE78B6" w:rsidP="00092F2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cieľová skupina vrátane všetkých jej jednotlivcov oprávnená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del w:id="407" w:author="Autor">
              <w:r w:rsidRPr="00F426CF">
                <w:rPr>
                  <w:color w:val="000000"/>
                  <w:sz w:val="20"/>
                  <w:szCs w:val="20"/>
                </w:rPr>
                <w:delText>NPF</w:delText>
              </w:r>
            </w:del>
            <w:ins w:id="408" w:author="Autor">
              <w:r w:rsidRPr="00F426CF">
                <w:rPr>
                  <w:color w:val="000000"/>
                  <w:sz w:val="20"/>
                  <w:szCs w:val="20"/>
                </w:rPr>
                <w:t>N</w:t>
              </w:r>
              <w:r w:rsidR="00092F29">
                <w:rPr>
                  <w:color w:val="000000"/>
                  <w:sz w:val="20"/>
                  <w:szCs w:val="20"/>
                </w:rPr>
                <w:t>F</w:t>
              </w:r>
              <w:r w:rsidRPr="00F426CF">
                <w:rPr>
                  <w:color w:val="000000"/>
                  <w:sz w:val="20"/>
                  <w:szCs w:val="20"/>
                </w:rPr>
                <w:t>P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5949B45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995B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5195E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5F0D0C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76C476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8FF1D6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E181F0E" w14:textId="32078A53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Vykázal prijímateľ povinné dáta vo vzťahu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cieľovej skupine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stanovenom v</w:t>
            </w:r>
            <w:r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NFP? </w:t>
            </w:r>
          </w:p>
        </w:tc>
        <w:tc>
          <w:tcPr>
            <w:tcW w:w="571" w:type="dxa"/>
            <w:vAlign w:val="center"/>
            <w:hideMark/>
          </w:tcPr>
          <w:p w14:paraId="2E6C5B1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DEF56B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DDE69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8E43FB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848FAB8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FFC666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0F06BE8" w14:textId="7EEC9025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doplňujúce informácie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účastníkoch projektu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NFP? (napr. rozdelenie účastníkov podľa postavenia na trhu práce, podľa veku, podľa skupín zraniteľnosti, podľa pohlavia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pod.)</w:t>
            </w:r>
          </w:p>
        </w:tc>
        <w:tc>
          <w:tcPr>
            <w:tcW w:w="571" w:type="dxa"/>
            <w:vAlign w:val="center"/>
            <w:hideMark/>
          </w:tcPr>
          <w:p w14:paraId="6268870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104ED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AE46C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BDE3FF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97E84A9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2C70E5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29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Konflikt záujmov</w:t>
            </w:r>
          </w:p>
        </w:tc>
      </w:tr>
      <w:tr w:rsidR="001A775D" w:rsidRPr="00F426CF" w14:paraId="4F199D0A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B42BDF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C03FA1B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F9EAD7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5713E9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47A0B1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907E644" w14:textId="3A18850E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409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</w:del>
            <w:ins w:id="410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2</w:t>
              </w:r>
            </w:ins>
          </w:p>
        </w:tc>
      </w:tr>
      <w:tr w:rsidR="00DE78B6" w:rsidRPr="00F426CF" w14:paraId="5D4EDCEF" w14:textId="77777777" w:rsidTr="00675C58">
        <w:trPr>
          <w:gridAfter w:val="1"/>
          <w:wAfter w:w="8" w:type="dxa"/>
          <w:trHeight w:val="1530"/>
        </w:trPr>
        <w:tc>
          <w:tcPr>
            <w:tcW w:w="1002" w:type="dxa"/>
            <w:vAlign w:val="center"/>
            <w:hideMark/>
          </w:tcPr>
          <w:p w14:paraId="24AA566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29.1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5C1C2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identifikovaná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skutočnosť, ktorá spĺňa podmienky stanovené § 46 zákona č. 292/2014 Z. z.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príspevku poskytovanom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európskych štrukturálnych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investičných fondov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zmene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doplnení niektorých zákonov? (t.j. ak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finančných, osobných, rodinných , politických alebo iných dôvodov je narušený alebo ohrozený nestranný, transparentný, nediskriminačný, efektívny, hospodárny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objektívny výkon funkcie pri poskytovaní príspevku)</w:t>
            </w:r>
          </w:p>
        </w:tc>
        <w:tc>
          <w:tcPr>
            <w:tcW w:w="571" w:type="dxa"/>
            <w:vAlign w:val="center"/>
            <w:hideMark/>
          </w:tcPr>
          <w:p w14:paraId="654D9A7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D2C3F5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585F01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E57E73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785E57A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DA9694"/>
            <w:vAlign w:val="center"/>
            <w:hideMark/>
          </w:tcPr>
          <w:p w14:paraId="357EAB7F" w14:textId="3B96D717" w:rsidR="00DE78B6" w:rsidRPr="00F426CF" w:rsidRDefault="009C3E98" w:rsidP="00F426CF">
            <w:pPr>
              <w:jc w:val="center"/>
              <w:rPr>
                <w:b/>
                <w:bCs/>
                <w:sz w:val="22"/>
                <w:szCs w:val="22"/>
              </w:rPr>
            </w:pPr>
            <w:hyperlink r:id="rId11" w:anchor="RANGE!_ftn9" w:history="1">
              <w:r w:rsidR="00DE78B6" w:rsidRPr="00F426CF">
                <w:rPr>
                  <w:b/>
                  <w:bCs/>
                  <w:sz w:val="22"/>
                  <w:szCs w:val="22"/>
                </w:rPr>
                <w:t>Podozrenie z</w:t>
              </w:r>
              <w:r w:rsidR="00DE78B6">
                <w:rPr>
                  <w:b/>
                  <w:bCs/>
                  <w:sz w:val="22"/>
                  <w:szCs w:val="22"/>
                </w:rPr>
                <w:t> </w:t>
              </w:r>
              <w:r w:rsidR="00DE78B6" w:rsidRPr="00F426CF">
                <w:rPr>
                  <w:b/>
                  <w:bCs/>
                  <w:sz w:val="22"/>
                  <w:szCs w:val="22"/>
                </w:rPr>
                <w:t>podvodu</w:t>
              </w:r>
            </w:hyperlink>
            <w:ins w:id="411" w:author="Autor">
              <w:r w:rsidR="00FB0EB9">
                <w:rPr>
                  <w:b/>
                  <w:bCs/>
                  <w:sz w:val="22"/>
                  <w:szCs w:val="22"/>
                </w:rPr>
                <w:t xml:space="preserve"> a korupcie</w:t>
              </w:r>
            </w:ins>
            <w:r w:rsidR="00DE78B6">
              <w:rPr>
                <w:rStyle w:val="Odkaznapoznmkupodiarou"/>
                <w:b/>
                <w:bCs/>
                <w:sz w:val="22"/>
                <w:szCs w:val="22"/>
              </w:rPr>
              <w:footnoteReference w:id="28"/>
            </w:r>
          </w:p>
        </w:tc>
      </w:tr>
      <w:tr w:rsidR="00DE78B6" w:rsidRPr="00F426CF" w14:paraId="7E6AB056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6C157F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AA.1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58154B" w14:textId="2AB62CC5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identifikované podozrenie z</w:t>
            </w:r>
            <w:r w:rsidR="00FB0EB9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podvodu</w:t>
            </w:r>
            <w:ins w:id="414" w:author="Autor">
              <w:r w:rsidR="00FB0EB9">
                <w:rPr>
                  <w:color w:val="000000"/>
                  <w:sz w:val="20"/>
                  <w:szCs w:val="20"/>
                </w:rPr>
                <w:t xml:space="preserve"> alebo korupcie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083596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ACAF06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674A0C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48E44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ACDB1CA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72EB21E3" w14:textId="102A542C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AA.2</w:t>
            </w:r>
          </w:p>
        </w:tc>
        <w:tc>
          <w:tcPr>
            <w:tcW w:w="4107" w:type="dxa"/>
            <w:gridSpan w:val="3"/>
            <w:vAlign w:val="center"/>
          </w:tcPr>
          <w:p w14:paraId="417FF993" w14:textId="0E3A4C78" w:rsidR="00DE78B6" w:rsidRPr="00F426CF" w:rsidRDefault="00DE78B6" w:rsidP="00BA5453">
            <w:pPr>
              <w:rPr>
                <w:color w:val="000000"/>
                <w:sz w:val="20"/>
                <w:szCs w:val="20"/>
              </w:rPr>
            </w:pPr>
            <w:r w:rsidRPr="00611722">
              <w:rPr>
                <w:color w:val="000000"/>
                <w:sz w:val="20"/>
                <w:szCs w:val="20"/>
              </w:rPr>
              <w:t>Vykonal RO/SO overenie v systéme ARACHNE a zaznamenal výsledky v kontrolnom zozname, v prípade, že na základe výsledku rizikovej analýzy žiadosti o platbu k finančnej kontrole na mieste je RO/SO povinný vykonať finančnú kontrolu na mieste? V prípade, ak je RO/SO na základe výsledku rizikovej analýzy žiadosti o platbu k finančnej kontrole na mieste povinný vykonať finančnú kontrolu na mieste, je zároveň povinný vykonať kvantitatívnu analýzu relevantných entít v systéme ARACHNE pre príslušné objekty v rámci projektu.</w:t>
            </w:r>
          </w:p>
        </w:tc>
        <w:tc>
          <w:tcPr>
            <w:tcW w:w="571" w:type="dxa"/>
            <w:vAlign w:val="center"/>
          </w:tcPr>
          <w:p w14:paraId="65965CD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4744ED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D006FE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4D2ECA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E78B6" w:rsidRPr="00C11731" w14:paraId="2B69130A" w14:textId="77777777" w:rsidTr="00675C58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vAlign w:val="center"/>
            <w:hideMark/>
          </w:tcPr>
          <w:p w14:paraId="5DFBE20E" w14:textId="77777777" w:rsidR="00DE78B6" w:rsidRPr="0012627C" w:rsidRDefault="00DE78B6" w:rsidP="00845562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14:paraId="231C1505" w14:textId="77777777" w:rsidR="00DE78B6" w:rsidRPr="0012627C" w:rsidRDefault="00DE78B6" w:rsidP="00845562">
            <w:pPr>
              <w:jc w:val="both"/>
              <w:rPr>
                <w:sz w:val="20"/>
                <w:szCs w:val="20"/>
              </w:rPr>
            </w:pPr>
          </w:p>
          <w:p w14:paraId="075F23CE" w14:textId="49CF1274" w:rsidR="00DE78B6" w:rsidRPr="00D52705" w:rsidRDefault="00DE78B6" w:rsidP="00FA45CC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>Na základe overených skutočností potvrdzujem, že</w:t>
            </w:r>
            <w:r>
              <w:rPr>
                <w:sz w:val="20"/>
                <w:szCs w:val="20"/>
              </w:rPr>
              <w:t xml:space="preserve"> </w:t>
            </w:r>
            <w:r w:rsidRPr="00C34004">
              <w:rPr>
                <w:sz w:val="20"/>
                <w:szCs w:val="20"/>
              </w:rPr>
              <w:t>(uveďte jednu z možností v súlade s ustanovením § 7 ods. 3 zákona o finančnej kontrole).</w:t>
            </w:r>
            <w:r w:rsidRPr="00C01069">
              <w:rPr>
                <w:sz w:val="20"/>
                <w:vertAlign w:val="superscript"/>
                <w:rPrChange w:id="415" w:author="Autor">
                  <w:rPr>
                    <w:sz w:val="20"/>
                  </w:rPr>
                </w:rPrChange>
              </w:rPr>
              <w:footnoteReference w:id="29"/>
            </w:r>
            <w:r w:rsidRPr="00D52705">
              <w:rPr>
                <w:sz w:val="20"/>
                <w:szCs w:val="20"/>
              </w:rPr>
              <w:t xml:space="preserve">     </w:t>
            </w:r>
          </w:p>
          <w:p w14:paraId="67ED5825" w14:textId="77777777" w:rsidR="00DE78B6" w:rsidRPr="00A54276" w:rsidRDefault="00DE78B6" w:rsidP="001053C7">
            <w:r w:rsidRPr="00B64015">
              <w:rPr>
                <w:sz w:val="20"/>
                <w:szCs w:val="20"/>
              </w:rPr>
              <w:t xml:space="preserve">   </w:t>
            </w:r>
          </w:p>
          <w:p w14:paraId="175B7A21" w14:textId="77777777" w:rsidR="00DE78B6" w:rsidRPr="00C11731" w:rsidRDefault="00DE78B6" w:rsidP="0084556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DE78B6" w:rsidRPr="0012627C" w14:paraId="7957539D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</w:tcPr>
          <w:p w14:paraId="790C324F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lastRenderedPageBreak/>
              <w:t>Kontrolu vykonal: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30"/>
            </w:r>
          </w:p>
        </w:tc>
        <w:tc>
          <w:tcPr>
            <w:tcW w:w="7381" w:type="dxa"/>
            <w:gridSpan w:val="6"/>
            <w:vAlign w:val="center"/>
          </w:tcPr>
          <w:p w14:paraId="63F2EC12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DE78B6" w:rsidRPr="0012627C" w14:paraId="08176BEA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  <w:hideMark/>
          </w:tcPr>
          <w:p w14:paraId="262FAF83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E6D09A3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74B580E2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05939E3E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B2A66C6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1228C741" w14:textId="77777777" w:rsidTr="00675C58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14:paraId="721E5ED3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67159C41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  <w:hideMark/>
          </w:tcPr>
          <w:p w14:paraId="4170D32B" w14:textId="77777777" w:rsidR="00DE78B6" w:rsidRPr="0012627C" w:rsidRDefault="00DE78B6" w:rsidP="00A328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Kontrolu vykonal</w:t>
            </w:r>
            <w:r w:rsidRPr="0012627C">
              <w:rPr>
                <w:b/>
                <w:bCs/>
                <w:sz w:val="20"/>
                <w:szCs w:val="20"/>
              </w:rPr>
              <w:t>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31"/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2061E832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0685797C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43185E80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18EE3C21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3167F09F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49924610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B96C09D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7B86D654" w14:textId="77777777" w:rsidR="00F426CF" w:rsidRDefault="00F426CF" w:rsidP="00697B85">
      <w:pPr>
        <w:spacing w:after="200" w:line="276" w:lineRule="auto"/>
      </w:pPr>
    </w:p>
    <w:sectPr w:rsidR="00F426CF" w:rsidSect="00B507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DEFD7" w14:textId="77777777" w:rsidR="009C3E98" w:rsidRDefault="009C3E98" w:rsidP="00B948E0">
      <w:r>
        <w:separator/>
      </w:r>
    </w:p>
  </w:endnote>
  <w:endnote w:type="continuationSeparator" w:id="0">
    <w:p w14:paraId="50481B56" w14:textId="77777777" w:rsidR="009C3E98" w:rsidRDefault="009C3E98" w:rsidP="00B948E0">
      <w:r>
        <w:continuationSeparator/>
      </w:r>
    </w:p>
  </w:endnote>
  <w:endnote w:type="continuationNotice" w:id="1">
    <w:p w14:paraId="3026263D" w14:textId="77777777" w:rsidR="009C3E98" w:rsidRDefault="009C3E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DF53B" w14:textId="77777777" w:rsidR="00C01069" w:rsidRDefault="00C0106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E988" w14:textId="0FAE9FCA" w:rsidR="00F97E56" w:rsidRDefault="00F97E56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EC1DB39" wp14:editId="5E03EF5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E8F95D" id="Rovná spojnica 4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14:paraId="2ADE07BC" w14:textId="73A1623B" w:rsidR="00F97E56" w:rsidRDefault="00F97E56">
    <w:pPr>
      <w:pStyle w:val="Pta"/>
      <w:jc w:val="right"/>
    </w:pPr>
    <w:r>
      <w:rPr>
        <w:noProof/>
      </w:rPr>
      <w:drawing>
        <wp:anchor distT="0" distB="0" distL="114300" distR="114300" simplePos="0" relativeHeight="251658752" behindDoc="1" locked="0" layoutInCell="1" allowOverlap="1" wp14:anchorId="58021AC6" wp14:editId="63C9F7E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C01069">
      <w:rPr>
        <w:noProof/>
      </w:rPr>
      <w:t>3</w:t>
    </w:r>
    <w:r>
      <w:fldChar w:fldCharType="end"/>
    </w:r>
  </w:p>
  <w:p w14:paraId="22DB7E8E" w14:textId="77777777" w:rsidR="00F97E56" w:rsidRPr="00627EA3" w:rsidRDefault="00F97E56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4BBE1" w14:textId="77777777" w:rsidR="00C01069" w:rsidRDefault="00C0106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8C377" w14:textId="77777777" w:rsidR="009C3E98" w:rsidRDefault="009C3E98" w:rsidP="00B948E0">
      <w:r>
        <w:separator/>
      </w:r>
    </w:p>
  </w:footnote>
  <w:footnote w:type="continuationSeparator" w:id="0">
    <w:p w14:paraId="0985E897" w14:textId="77777777" w:rsidR="009C3E98" w:rsidRDefault="009C3E98" w:rsidP="00B948E0">
      <w:r>
        <w:continuationSeparator/>
      </w:r>
    </w:p>
  </w:footnote>
  <w:footnote w:type="continuationNotice" w:id="1">
    <w:p w14:paraId="215CCDDE" w14:textId="77777777" w:rsidR="009C3E98" w:rsidRDefault="009C3E98"/>
  </w:footnote>
  <w:footnote w:id="2">
    <w:p w14:paraId="7150EB68" w14:textId="77777777" w:rsidR="00C80FB1" w:rsidRDefault="00F97E56" w:rsidP="0024400F">
      <w:pPr>
        <w:pStyle w:val="Textpoznmkypodiarou"/>
        <w:ind w:left="284" w:hanging="284"/>
        <w:rPr>
          <w:del w:id="21" w:author="Autor"/>
        </w:rPr>
      </w:pPr>
      <w:r>
        <w:rPr>
          <w:rStyle w:val="Odkaznapoznmkupodiarou"/>
        </w:rPr>
        <w:footnoteRef/>
      </w:r>
      <w:del w:id="22" w:author="Autor">
        <w:r w:rsidR="00C80FB1">
          <w:delText xml:space="preserve"> </w:delText>
        </w:r>
        <w:r w:rsidR="00C80FB1">
          <w:tab/>
        </w:r>
        <w:r w:rsidR="00C80FB1" w:rsidRPr="006852E9">
          <w:delText>RO je povinný použiť daný KZ</w:delText>
        </w:r>
      </w:del>
      <w:ins w:id="23" w:author="Autor">
        <w:r>
          <w:t xml:space="preserve"> </w:t>
        </w:r>
        <w:r>
          <w:tab/>
        </w:r>
        <w:r w:rsidRPr="006852E9">
          <w:t>K</w:t>
        </w:r>
        <w:r>
          <w:t>ontrolný zoznam</w:t>
        </w:r>
        <w:r w:rsidRPr="006852E9">
          <w:t xml:space="preserve"> </w:t>
        </w:r>
        <w:r>
          <w:t>sa povinne vypĺňa</w:t>
        </w:r>
      </w:ins>
      <w:r>
        <w:t xml:space="preserve"> </w:t>
      </w:r>
      <w:r w:rsidRPr="006852E9">
        <w:t xml:space="preserve">pri kontrole projektu vykonanej formou administratívnej </w:t>
      </w:r>
      <w:r>
        <w:t xml:space="preserve">finančnej </w:t>
      </w:r>
      <w:r w:rsidRPr="006852E9">
        <w:t>kontroly ŽoP pred jej preplatením/zúčtovaním</w:t>
      </w:r>
      <w:r>
        <w:t xml:space="preserve"> </w:t>
      </w:r>
      <w:ins w:id="24" w:author="Autor">
        <w:r>
          <w:t xml:space="preserve">pri všetkých typoch ŽoP s výnimkou ŽoP (poskytnutie zálohovej platby) a ŽoP (zúčtovanie predfinancovania), pri ktorých sa vypĺňajú osobitné KZ (KZ 2, resp. KZ 3) </w:t>
        </w:r>
      </w:ins>
      <w:r>
        <w:t xml:space="preserve">v súlade so Systémom riadenia EŠIF. </w:t>
      </w:r>
    </w:p>
    <w:p w14:paraId="4863EBD8" w14:textId="77777777" w:rsidR="00C80FB1" w:rsidRDefault="00F97E56" w:rsidP="0024400F">
      <w:pPr>
        <w:pStyle w:val="Textpoznmkypodiarou"/>
        <w:ind w:left="284"/>
        <w:jc w:val="both"/>
        <w:rPr>
          <w:del w:id="25" w:author="Autor"/>
        </w:rPr>
      </w:pPr>
      <w:r w:rsidRPr="009163B9">
        <w:t>Vo vzore  sú používané skratky a pojmy zavedené v Systéme riadenia európskych štrukturálnych a investičných fondov.</w:t>
      </w:r>
      <w:r>
        <w:t xml:space="preserve"> </w:t>
      </w:r>
    </w:p>
    <w:p w14:paraId="3C5B8912" w14:textId="77777777" w:rsidR="00C80FB1" w:rsidRDefault="00F97E56" w:rsidP="0024400F">
      <w:pPr>
        <w:pStyle w:val="Textpoznmkypodiarou"/>
        <w:ind w:left="284"/>
        <w:jc w:val="both"/>
        <w:rPr>
          <w:del w:id="26" w:author="Autor"/>
        </w:rPr>
      </w:pPr>
      <w:r>
        <w:t>Všetky ustanovenia vzoru, ktoré sa vzťahujú na RO, sa rovnako aplikujú aj na  SO v rozsahu, v akom naňho bol delegovaný výkon činností RO.</w:t>
      </w:r>
    </w:p>
    <w:p w14:paraId="4D3870CA" w14:textId="50809E97" w:rsidR="00F97E56" w:rsidRDefault="00F97E56" w:rsidP="00C01069">
      <w:pPr>
        <w:pStyle w:val="Textpoznmkypodiarou"/>
        <w:ind w:left="284" w:hanging="284"/>
        <w:jc w:val="both"/>
        <w:pPrChange w:id="27" w:author="Autor">
          <w:pPr>
            <w:pStyle w:val="Textpoznmkypodiarou"/>
            <w:ind w:left="284"/>
            <w:jc w:val="both"/>
          </w:pPr>
        </w:pPrChange>
      </w:pPr>
    </w:p>
  </w:footnote>
  <w:footnote w:id="3">
    <w:p w14:paraId="5A3B13BE" w14:textId="77777777" w:rsidR="008642FF" w:rsidRPr="00675C58" w:rsidRDefault="00F97E56" w:rsidP="00675C58">
      <w:pPr>
        <w:pStyle w:val="Textpoznmkypodiarou"/>
        <w:tabs>
          <w:tab w:val="left" w:pos="284"/>
        </w:tabs>
        <w:ind w:left="284" w:hanging="284"/>
        <w:jc w:val="both"/>
        <w:rPr>
          <w:ins w:id="35" w:author="Autor"/>
        </w:rPr>
      </w:pPr>
      <w:ins w:id="36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</w:r>
        <w:r w:rsidRPr="00675C58">
          <w:t xml:space="preserve">Uvádzajú sa tu všetky podozrenia zo spáchania trestného činu, priestupku alebo správneho deliktu. </w:t>
        </w:r>
      </w:ins>
    </w:p>
    <w:p w14:paraId="354B1C6C" w14:textId="4F2E512F" w:rsidR="008642FF" w:rsidRPr="00675C58" w:rsidRDefault="008642FF" w:rsidP="00675C58">
      <w:pPr>
        <w:pStyle w:val="Textpoznmkypodiarou"/>
        <w:ind w:left="284"/>
        <w:jc w:val="both"/>
        <w:rPr>
          <w:ins w:id="37" w:author="Autor"/>
        </w:rPr>
      </w:pPr>
      <w:ins w:id="38" w:author="Autor">
        <w:r w:rsidRPr="00675C58">
          <w:t>RO v poznámke (ak je to vhodné) jednoznačne zadefinuje a popíše spôsob, akým dospel k vyhodnoteniu predmetnej otázky, aby bol zabezpečený dostatočný audit trail.</w:t>
        </w:r>
      </w:ins>
    </w:p>
    <w:p w14:paraId="1D8E2591" w14:textId="4A9E73D9" w:rsidR="008642FF" w:rsidRPr="00675C58" w:rsidRDefault="008642FF" w:rsidP="00675C58">
      <w:pPr>
        <w:pStyle w:val="Textpoznmkypodiarou"/>
        <w:ind w:left="284"/>
        <w:jc w:val="both"/>
        <w:rPr>
          <w:ins w:id="39" w:author="Autor"/>
        </w:rPr>
      </w:pPr>
      <w:ins w:id="40" w:author="Autor">
        <w:r w:rsidRPr="00675C58">
          <w:t xml:space="preserve">Pri niektorých otázkach nie je vyplnenie poznámky (pokiaľ je odpoveď pozitívna) nevyhnutné (napr. „Sú údaje v ŽoP predloženej cez verejný portál identické s údajmi, ktoré sú uvedené v tlačenej verzii ŽoP?“), pri iných otázkach </w:t>
        </w:r>
        <w:r w:rsidR="0000314D" w:rsidRPr="00675C58">
          <w:t xml:space="preserve">sa </w:t>
        </w:r>
        <w:r w:rsidRPr="00675C58">
          <w:t>považuje za nevyhnutné popísať, ako k finálnemu vyjadreniu RO dospel (ide napr. o otázk</w:t>
        </w:r>
        <w:r w:rsidR="00CF0978" w:rsidRPr="00675C58">
          <w:t>u</w:t>
        </w:r>
        <w:r w:rsidRPr="00675C58">
          <w:t>: „</w:t>
        </w:r>
        <w:r w:rsidR="00CF0978" w:rsidRPr="00675C58">
          <w:t>Bolo dodržané zníženie oprávnených výdavkov z dôvodu udelenej finančnej opravy?</w:t>
        </w:r>
        <w:r w:rsidRPr="00675C58">
          <w:t xml:space="preserve">“). Bez vyplnenia poznámky v takýchto prípadoch nie je možné považovať overenie za dostatočne preukázané. V poznámke je vhodné uviesť vlastné overenie/posúdenie s uvedením dokumentov/informačných zdrojov, na základe ktorých bola predmetná otázka zodpovedaná. </w:t>
        </w:r>
      </w:ins>
    </w:p>
    <w:p w14:paraId="402633EC" w14:textId="2040DE22" w:rsidR="00F97E56" w:rsidRDefault="00F97E56" w:rsidP="00675C58">
      <w:pPr>
        <w:pStyle w:val="Textpoznmkypodiarou"/>
        <w:tabs>
          <w:tab w:val="left" w:pos="284"/>
        </w:tabs>
        <w:ind w:left="284" w:hanging="284"/>
        <w:jc w:val="both"/>
        <w:rPr>
          <w:ins w:id="41" w:author="Autor"/>
        </w:rPr>
      </w:pPr>
    </w:p>
    <w:p w14:paraId="7CA399F4" w14:textId="76D790D1" w:rsidR="00F97E56" w:rsidRDefault="00F97E56" w:rsidP="00675C58">
      <w:pPr>
        <w:pStyle w:val="Textpoznmkypodiarou"/>
        <w:tabs>
          <w:tab w:val="left" w:pos="284"/>
        </w:tabs>
        <w:ind w:left="284" w:hanging="284"/>
        <w:jc w:val="both"/>
        <w:rPr>
          <w:ins w:id="42" w:author="Autor"/>
        </w:rPr>
      </w:pPr>
    </w:p>
  </w:footnote>
  <w:footnote w:id="4">
    <w:p w14:paraId="738B1D77" w14:textId="0249C750" w:rsidR="00F97E56" w:rsidRDefault="00F97E56" w:rsidP="0002182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Výrok je povinným údajom len v prípade, ak kontrolný zoznam slúži v podmienkach RO/SO ako doklad súvisiaci s finančnou operáciou alebo jej časťou v zmysle § 7 ods. 3 zákona o finančnej kontrole </w:t>
      </w:r>
      <w:r w:rsidRPr="00D64671">
        <w:t>(v opačnom prípade je RO oprávnený tento výrok odstrániť alebo uviesť neuplatňuje sa)</w:t>
      </w:r>
      <w:r>
        <w:t xml:space="preserve">. </w:t>
      </w:r>
      <w:ins w:id="61" w:author="Autor">
        <w:r>
          <w:t>Ak je výrok povinným údajom uvádza sa pri každej osobe osobitne.</w:t>
        </w:r>
      </w:ins>
    </w:p>
  </w:footnote>
  <w:footnote w:id="5">
    <w:p w14:paraId="3AF65BE3" w14:textId="62AE36FE" w:rsidR="00F97E56" w:rsidRDefault="00F97E56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62" w:author="Autor">
        <w:r w:rsidR="00C80FB1" w:rsidRPr="0043575B">
          <w:delText>RO uvedie</w:delText>
        </w:r>
      </w:del>
      <w:ins w:id="63" w:author="Autor">
        <w:r>
          <w:t>U</w:t>
        </w:r>
        <w:r w:rsidRPr="0043575B">
          <w:t>v</w:t>
        </w:r>
        <w:r>
          <w:t>ádza sa</w:t>
        </w:r>
      </w:ins>
      <w:r w:rsidRPr="0043575B">
        <w:t xml:space="preserve"> meno, priezvisko a </w:t>
      </w:r>
      <w:del w:id="64" w:author="Autor">
        <w:r w:rsidR="00C80FB1" w:rsidRPr="0043575B">
          <w:delText>pozíciu</w:delText>
        </w:r>
      </w:del>
      <w:ins w:id="65" w:author="Autor">
        <w:r w:rsidRPr="0043575B">
          <w:t>pozíci</w:t>
        </w:r>
        <w:r>
          <w:t>a</w:t>
        </w:r>
      </w:ins>
      <w:r w:rsidRPr="0043575B">
        <w:t xml:space="preserve">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6">
    <w:p w14:paraId="182FDE79" w14:textId="2DB17D54" w:rsidR="00F97E56" w:rsidRDefault="00F97E56" w:rsidP="0024400F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66" w:author="Autor">
        <w:r w:rsidR="00C80FB1" w:rsidRPr="00744A1E">
          <w:delText>RO uvedie</w:delText>
        </w:r>
      </w:del>
      <w:ins w:id="67" w:author="Autor">
        <w:r>
          <w:t>U</w:t>
        </w:r>
        <w:r w:rsidRPr="00744A1E">
          <w:t>v</w:t>
        </w:r>
        <w:r>
          <w:t>ádza sa</w:t>
        </w:r>
      </w:ins>
      <w:r w:rsidRPr="00744A1E">
        <w:t xml:space="preserve"> meno, priezvisko a </w:t>
      </w:r>
      <w:del w:id="68" w:author="Autor">
        <w:r w:rsidR="00C80FB1" w:rsidRPr="00744A1E">
          <w:delText>pozíciu</w:delText>
        </w:r>
      </w:del>
      <w:ins w:id="69" w:author="Autor">
        <w:r w:rsidRPr="00744A1E">
          <w:t>pozíci</w:t>
        </w:r>
        <w:r>
          <w:t>a</w:t>
        </w:r>
      </w:ins>
      <w:r w:rsidRPr="00744A1E">
        <w:t xml:space="preserve"> </w:t>
      </w:r>
      <w:r>
        <w:t xml:space="preserve">štatutárneho orgánu alebo ním určeného </w:t>
      </w:r>
      <w:r w:rsidRPr="00744A1E">
        <w:t>vedúceho zamestnanca.</w:t>
      </w:r>
    </w:p>
  </w:footnote>
  <w:footnote w:id="7">
    <w:p w14:paraId="7F76749C" w14:textId="7D7E575E" w:rsidR="00F97E56" w:rsidRDefault="00F97E56" w:rsidP="00C01069">
      <w:pPr>
        <w:pStyle w:val="Textpoznmkypodiarou"/>
        <w:tabs>
          <w:tab w:val="left" w:pos="284"/>
        </w:tabs>
        <w:ind w:left="284" w:hanging="284"/>
        <w:jc w:val="both"/>
        <w:pPrChange w:id="70" w:author="Autor">
          <w:pPr>
            <w:pStyle w:val="Textpoznmkypodiarou"/>
            <w:tabs>
              <w:tab w:val="left" w:pos="284"/>
            </w:tabs>
            <w:ind w:left="284" w:hanging="284"/>
          </w:pPr>
        </w:pPrChange>
      </w:pPr>
      <w:r>
        <w:rPr>
          <w:rStyle w:val="Odkaznapoznmkupodiarou"/>
        </w:rPr>
        <w:footnoteRef/>
      </w:r>
      <w:del w:id="71" w:author="Autor">
        <w:r w:rsidR="00C80FB1">
          <w:delText xml:space="preserve"> </w:delText>
        </w:r>
        <w:r w:rsidR="00C80FB1">
          <w:tab/>
        </w:r>
        <w:r w:rsidR="00C80FB1" w:rsidRPr="006852E9">
          <w:delText>RO je povinný použiť daný KZ</w:delText>
        </w:r>
      </w:del>
      <w:ins w:id="72" w:author="Autor">
        <w:r>
          <w:t xml:space="preserve"> </w:t>
        </w:r>
        <w:r>
          <w:tab/>
        </w:r>
        <w:r w:rsidRPr="006852E9">
          <w:t>K</w:t>
        </w:r>
        <w:r>
          <w:t>ontrolný zoznam sa vyhotovuje</w:t>
        </w:r>
      </w:ins>
      <w:r w:rsidRPr="006852E9">
        <w:t xml:space="preserve"> pri kontrole projektu vykonanej formou administratívnej </w:t>
      </w:r>
      <w:r>
        <w:t xml:space="preserve">finančnej </w:t>
      </w:r>
      <w:r w:rsidRPr="006852E9">
        <w:t>ko</w:t>
      </w:r>
      <w:r>
        <w:t>ntroly ŽoP pred jej preplatením.</w:t>
      </w:r>
      <w:ins w:id="73" w:author="Autor">
        <w:r>
          <w:t xml:space="preserve"> Vo vzore  sú používané skratky a pojmy zavedené v Systéme riadenia európskych štrukturálnych a investičných fondov. Všetky ustanovenia vzoru, ktoré sa vzťahujú na RO, sa rovnako aplikujú aj na  SO v rozsahu, v akom naňho bol delegovaný výkon činností RO.</w:t>
        </w:r>
      </w:ins>
    </w:p>
  </w:footnote>
  <w:footnote w:id="8">
    <w:p w14:paraId="7E648EC3" w14:textId="01A88D12" w:rsidR="00F97E56" w:rsidRDefault="00F97E56" w:rsidP="00FE54D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Výrok je povinným údajom len v prípade, ak kontrolný zoznam slúži v podmienkach RO/SO ako doklad súvisiaci s finančnou operáciou alebo jej časťou v zmysle § 7 ods. 3 zákona o finančnej kontrole </w:t>
      </w:r>
      <w:r w:rsidRPr="00395AF5">
        <w:t>(v opačnom prípade je RO oprávnený tento výrok odstrániť alebo uviesť neuplatňuje sa)</w:t>
      </w:r>
      <w:r>
        <w:t xml:space="preserve">. </w:t>
      </w:r>
      <w:ins w:id="92" w:author="Autor">
        <w:r>
          <w:t>Ak je výrok povinným údajom, uvádza sa pri každej osobe osobitne.</w:t>
        </w:r>
      </w:ins>
    </w:p>
  </w:footnote>
  <w:footnote w:id="9">
    <w:p w14:paraId="72C5C60C" w14:textId="18728C55" w:rsidR="00F97E56" w:rsidRDefault="00F97E56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93" w:author="Autor">
        <w:r w:rsidR="00C80FB1" w:rsidRPr="0043575B">
          <w:delText>RO uvedie</w:delText>
        </w:r>
      </w:del>
      <w:ins w:id="94" w:author="Autor">
        <w:r>
          <w:t>U</w:t>
        </w:r>
        <w:r w:rsidRPr="0043575B">
          <w:t>v</w:t>
        </w:r>
        <w:r>
          <w:t>ádza sa</w:t>
        </w:r>
      </w:ins>
      <w:r w:rsidRPr="0043575B">
        <w:t xml:space="preserve"> meno, priezvisko a </w:t>
      </w:r>
      <w:del w:id="95" w:author="Autor">
        <w:r w:rsidR="00C80FB1" w:rsidRPr="0043575B">
          <w:delText>pozíciu</w:delText>
        </w:r>
      </w:del>
      <w:ins w:id="96" w:author="Autor">
        <w:r w:rsidRPr="0043575B">
          <w:t>pozíci</w:t>
        </w:r>
        <w:r>
          <w:t>a</w:t>
        </w:r>
      </w:ins>
      <w:r w:rsidRPr="0043575B">
        <w:t xml:space="preserve">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10">
    <w:p w14:paraId="284BBA44" w14:textId="07658F50" w:rsidR="00F97E56" w:rsidRDefault="00F97E56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97" w:author="Autor">
        <w:r w:rsidR="00C80FB1" w:rsidRPr="00744A1E">
          <w:delText>RO uvedie</w:delText>
        </w:r>
      </w:del>
      <w:ins w:id="98" w:author="Autor">
        <w:r>
          <w:t>Uvádza sa</w:t>
        </w:r>
      </w:ins>
      <w:r w:rsidRPr="00744A1E">
        <w:t xml:space="preserve"> meno, priezvisko a </w:t>
      </w:r>
      <w:del w:id="99" w:author="Autor">
        <w:r w:rsidR="00C80FB1" w:rsidRPr="00744A1E">
          <w:delText>pozíciu</w:delText>
        </w:r>
      </w:del>
      <w:ins w:id="100" w:author="Autor">
        <w:r w:rsidRPr="00744A1E">
          <w:t>pozíci</w:t>
        </w:r>
        <w:r>
          <w:t>a</w:t>
        </w:r>
      </w:ins>
      <w:r w:rsidRPr="00744A1E">
        <w:t xml:space="preserve"> </w:t>
      </w:r>
      <w:r>
        <w:t xml:space="preserve">štatutárneho orgánu alebo ním určeného </w:t>
      </w:r>
      <w:r w:rsidRPr="00744A1E">
        <w:t>vedúceho zamestnanca.</w:t>
      </w:r>
    </w:p>
  </w:footnote>
  <w:footnote w:id="11">
    <w:p w14:paraId="7C357893" w14:textId="7CAAF287" w:rsidR="00F97E56" w:rsidRDefault="00F97E56" w:rsidP="00866D42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117" w:author="Autor">
        <w:r w:rsidR="00C80FB1" w:rsidRPr="006852E9">
          <w:delText xml:space="preserve">RO </w:delText>
        </w:r>
        <w:r w:rsidR="00C80FB1">
          <w:delText>je povinný použiť daný KZ</w:delText>
        </w:r>
      </w:del>
      <w:ins w:id="118" w:author="Autor">
        <w:r>
          <w:t>Kontrolný zoznam sa povinne vyhotovuje</w:t>
        </w:r>
      </w:ins>
      <w:r>
        <w:t xml:space="preserve"> pri kontrole projektu vykonanej formou</w:t>
      </w:r>
      <w:r w:rsidRPr="006852E9">
        <w:t xml:space="preserve"> administratívnej </w:t>
      </w:r>
      <w:r>
        <w:t xml:space="preserve">finančnej </w:t>
      </w:r>
      <w:r w:rsidRPr="006852E9">
        <w:t>kontroly ŽoP pred jej zúčtovaním</w:t>
      </w:r>
      <w:r>
        <w:t>.</w:t>
      </w:r>
      <w:ins w:id="119" w:author="Autor">
        <w:r>
          <w:t xml:space="preserve"> Vo vzore  sú používané skratky a pojmy zavedené v Systéme riadenia európskych štrukturálnych a investičných fondov. Všetky ustanovenia vzoru, ktoré sa vzťahujú na RO, sa rovnako aplikujú aj na  SO v rozsahu, v akom naňho bol delegovaný výkon činností RO.</w:t>
        </w:r>
      </w:ins>
    </w:p>
  </w:footnote>
  <w:footnote w:id="12">
    <w:p w14:paraId="2A5F903F" w14:textId="257F146D" w:rsidR="00F97E56" w:rsidRDefault="00F97E56" w:rsidP="00FE54D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Výrok je povinným údajom len v prípade, ak kontrolný zoznam slúži v podmienkach RO/SO ako doklad súvisiaci s finančnou operáciou alebo jej časťou v zmysle § 7 ods. 3 zákona o finančnej kontrole </w:t>
      </w:r>
      <w:r w:rsidRPr="00395AF5">
        <w:t>(v opačnom prípade je RO oprávnený tento výrok odstrániť alebo uviesť neuplatňuje sa)</w:t>
      </w:r>
      <w:r>
        <w:t xml:space="preserve">. </w:t>
      </w:r>
      <w:ins w:id="224" w:author="Autor">
        <w:r>
          <w:t>Ak je výrok povinným údajom, uvádza sa pri každej osobe osobitne.</w:t>
        </w:r>
      </w:ins>
    </w:p>
  </w:footnote>
  <w:footnote w:id="13">
    <w:p w14:paraId="2F2D89A5" w14:textId="11FB9C61" w:rsidR="00F97E56" w:rsidRDefault="00F97E56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225" w:author="Autor">
        <w:r w:rsidR="00C80FB1" w:rsidRPr="0043575B">
          <w:delText>RO uvedie</w:delText>
        </w:r>
      </w:del>
      <w:ins w:id="226" w:author="Autor">
        <w:r>
          <w:t xml:space="preserve">Uvádza sa </w:t>
        </w:r>
      </w:ins>
      <w:r w:rsidRPr="0043575B">
        <w:t xml:space="preserve"> meno, priezvisko a </w:t>
      </w:r>
      <w:del w:id="227" w:author="Autor">
        <w:r w:rsidR="00C80FB1" w:rsidRPr="0043575B">
          <w:delText>pozíciu</w:delText>
        </w:r>
      </w:del>
      <w:ins w:id="228" w:author="Autor">
        <w:r w:rsidRPr="0043575B">
          <w:t>pozíci</w:t>
        </w:r>
        <w:r>
          <w:t>a</w:t>
        </w:r>
      </w:ins>
      <w:r w:rsidRPr="0043575B">
        <w:t xml:space="preserve">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14">
    <w:p w14:paraId="010640BC" w14:textId="42F85D97" w:rsidR="00F97E56" w:rsidRDefault="00F97E56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229" w:author="Autor">
        <w:r w:rsidR="00C80FB1" w:rsidRPr="00744A1E">
          <w:delText>RO uvedie</w:delText>
        </w:r>
      </w:del>
      <w:ins w:id="230" w:author="Autor">
        <w:r>
          <w:t>Uvádza sa</w:t>
        </w:r>
      </w:ins>
      <w:r w:rsidRPr="00744A1E">
        <w:t xml:space="preserve"> meno, priezvisko a </w:t>
      </w:r>
      <w:del w:id="231" w:author="Autor">
        <w:r w:rsidR="00C80FB1" w:rsidRPr="00744A1E">
          <w:delText>pozíciu</w:delText>
        </w:r>
      </w:del>
      <w:ins w:id="232" w:author="Autor">
        <w:r w:rsidRPr="00744A1E">
          <w:t>pozíci</w:t>
        </w:r>
        <w:r>
          <w:t>a</w:t>
        </w:r>
      </w:ins>
      <w:r w:rsidRPr="00744A1E">
        <w:t xml:space="preserve"> </w:t>
      </w:r>
      <w:r>
        <w:t xml:space="preserve">štatutárneho orgánu alebo ním určeného </w:t>
      </w:r>
      <w:r w:rsidRPr="00744A1E">
        <w:t>vedúceho zamestnanca.</w:t>
      </w:r>
    </w:p>
  </w:footnote>
  <w:footnote w:id="15">
    <w:p w14:paraId="67EE0BD7" w14:textId="3540A739" w:rsidR="00F97E56" w:rsidRDefault="00F97E56" w:rsidP="00866D4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del w:id="233" w:author="Autor">
        <w:r w:rsidR="00C80FB1">
          <w:delText xml:space="preserve"> </w:delText>
        </w:r>
        <w:r w:rsidR="00C80FB1">
          <w:tab/>
          <w:delText>RO je povinný použiť daný KZ</w:delText>
        </w:r>
      </w:del>
      <w:ins w:id="234" w:author="Autor">
        <w:r>
          <w:t xml:space="preserve"> </w:t>
        </w:r>
        <w:r>
          <w:tab/>
          <w:t>Kontrolný zoznam sa povinne vyhotovuje</w:t>
        </w:r>
      </w:ins>
      <w:r>
        <w:t xml:space="preserve"> pri všetkých formách kontroly projektu okrem kontroly projektu vykonanej </w:t>
      </w:r>
      <w:r w:rsidRPr="00E01EB8">
        <w:t>formou administratívnej</w:t>
      </w:r>
      <w:r w:rsidRPr="007A13BD">
        <w:t xml:space="preserve"> finančnej</w:t>
      </w:r>
      <w:r w:rsidRPr="00E01EB8">
        <w:t xml:space="preserve"> kontroly ŽoP pred jej</w:t>
      </w:r>
      <w:r>
        <w:t xml:space="preserve"> preplatením/zúčtovaním</w:t>
      </w:r>
      <w:del w:id="235" w:author="Autor">
        <w:r w:rsidR="00C80FB1">
          <w:delText>.</w:delText>
        </w:r>
      </w:del>
      <w:ins w:id="236" w:author="Autor">
        <w:r>
          <w:t xml:space="preserve"> (pre ktoré sa prioritne vypĺňa KZ 1- KZ 3), ak sa nejedná o spoločnú administratívnu finančnú kontrolu ŽoP a finančnú kontrolu na mieste.</w:t>
        </w:r>
        <w:r w:rsidRPr="00866D42">
          <w:t xml:space="preserve"> </w:t>
        </w:r>
        <w:r>
          <w:t>Vo vzore  sú používané skratky a pojmy zavedené v Systéme riadenia európskych štrukturálnych a investičných fondov. Všetky ustanovenia vzoru, ktoré sa vzťahujú na RO, sa rovnako aplikujú aj na  SO v rozsahu, v akom naňho bol delegovaný výkon činností RO.</w:t>
        </w:r>
      </w:ins>
    </w:p>
  </w:footnote>
  <w:footnote w:id="16">
    <w:p w14:paraId="32492301" w14:textId="50887095" w:rsidR="00F97E56" w:rsidRDefault="00F97E56" w:rsidP="00C01069">
      <w:pPr>
        <w:pStyle w:val="Textpoznmkypodiarou"/>
        <w:ind w:left="284" w:hanging="284"/>
        <w:jc w:val="both"/>
        <w:pPrChange w:id="237" w:author="Autor">
          <w:pPr>
            <w:pStyle w:val="Textpoznmkypodiarou"/>
            <w:ind w:left="284" w:hanging="284"/>
          </w:pPr>
        </w:pPrChange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238" w:author="Autor">
        <w:r w:rsidR="00C80FB1">
          <w:delText>Túto</w:delText>
        </w:r>
      </w:del>
      <w:ins w:id="239" w:author="Autor">
        <w:r>
          <w:t>Táto</w:t>
        </w:r>
      </w:ins>
      <w:r>
        <w:t xml:space="preserve"> časť </w:t>
      </w:r>
      <w:ins w:id="240" w:author="Autor">
        <w:r>
          <w:t xml:space="preserve">sa </w:t>
        </w:r>
      </w:ins>
      <w:r>
        <w:t xml:space="preserve">vypĺňa </w:t>
      </w:r>
      <w:del w:id="241" w:author="Autor">
        <w:r w:rsidR="00C80FB1">
          <w:delText>RO</w:delText>
        </w:r>
      </w:del>
      <w:r>
        <w:t xml:space="preserve"> iba v prípade kontroly ŽoP po jej preplatení/zúčtovaní</w:t>
      </w:r>
      <w:ins w:id="242" w:author="Autor">
        <w:r>
          <w:t xml:space="preserve">, </w:t>
        </w:r>
        <w:r w:rsidRPr="002A3906">
          <w:t xml:space="preserve">alebo v prípade, že kontrola je vykonávaná súčasne vo forme </w:t>
        </w:r>
        <w:r>
          <w:t>a</w:t>
        </w:r>
        <w:r w:rsidRPr="002A3906">
          <w:t>dministratívnej finančnej kontroly a finančnej kontrol</w:t>
        </w:r>
        <w:r>
          <w:t>y</w:t>
        </w:r>
        <w:r w:rsidRPr="002A3906">
          <w:t xml:space="preserve"> na mieste</w:t>
        </w:r>
      </w:ins>
      <w:r w:rsidRPr="002A3906">
        <w:t>.</w:t>
      </w:r>
    </w:p>
  </w:footnote>
  <w:footnote w:id="17">
    <w:p w14:paraId="3AD0B1E2" w14:textId="77777777" w:rsidR="00F97E56" w:rsidRDefault="00F97E56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Ponechať relevantné.</w:t>
      </w:r>
    </w:p>
  </w:footnote>
  <w:footnote w:id="18">
    <w:p w14:paraId="734500BE" w14:textId="1D36A35E" w:rsidR="00F97E56" w:rsidRDefault="00F97E56" w:rsidP="00C01069">
      <w:pPr>
        <w:pStyle w:val="Textpoznmkypodiarou"/>
        <w:ind w:left="284" w:hanging="284"/>
        <w:jc w:val="both"/>
        <w:pPrChange w:id="243" w:author="Autor">
          <w:pPr>
            <w:pStyle w:val="Textpoznmkypodiarou"/>
            <w:ind w:left="284" w:hanging="284"/>
          </w:pPr>
        </w:pPrChange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244" w:author="Autor">
        <w:r w:rsidR="00C80FB1" w:rsidRPr="00A01CEC">
          <w:delText xml:space="preserve">RO je oprávnený zvoliť si </w:delText>
        </w:r>
        <w:r w:rsidR="00C80FB1">
          <w:delText xml:space="preserve">daný </w:delText>
        </w:r>
        <w:r w:rsidR="00C80FB1" w:rsidRPr="00A01CEC">
          <w:delText>predmet</w:delText>
        </w:r>
      </w:del>
      <w:ins w:id="245" w:author="Autor">
        <w:r>
          <w:t>P</w:t>
        </w:r>
        <w:r w:rsidRPr="00A01CEC">
          <w:t>redmet</w:t>
        </w:r>
      </w:ins>
      <w:r w:rsidRPr="00A01CEC">
        <w:t xml:space="preserve"> kontrol</w:t>
      </w:r>
      <w:r>
        <w:t xml:space="preserve">y </w:t>
      </w:r>
      <w:ins w:id="246" w:author="Autor">
        <w:r>
          <w:t>si je možné voliť</w:t>
        </w:r>
        <w:r w:rsidRPr="00A01CEC">
          <w:t xml:space="preserve"> </w:t>
        </w:r>
      </w:ins>
      <w:r>
        <w:t>l</w:t>
      </w:r>
      <w:r w:rsidRPr="00A01CEC">
        <w:t xml:space="preserve">en v prípade, ak je kontrola vykonávaná formou </w:t>
      </w:r>
      <w:r>
        <w:t xml:space="preserve">finančnej </w:t>
      </w:r>
      <w:r w:rsidRPr="00A01CEC">
        <w:t>kontroly na mieste.</w:t>
      </w:r>
    </w:p>
  </w:footnote>
  <w:footnote w:id="19">
    <w:p w14:paraId="393A6A77" w14:textId="19884E75" w:rsidR="00F97E56" w:rsidRDefault="00F97E56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247" w:author="Autor">
        <w:r w:rsidR="00C80FB1" w:rsidRPr="00FC28EE">
          <w:delText>RO je oprávnený zvoliť si daný predmet</w:delText>
        </w:r>
      </w:del>
      <w:ins w:id="248" w:author="Autor">
        <w:r>
          <w:t>P</w:t>
        </w:r>
        <w:r w:rsidRPr="00FC28EE">
          <w:t>redmet</w:t>
        </w:r>
      </w:ins>
      <w:r w:rsidRPr="00FC28EE">
        <w:t xml:space="preserve"> kontroly</w:t>
      </w:r>
      <w:r>
        <w:t xml:space="preserve"> </w:t>
      </w:r>
      <w:ins w:id="249" w:author="Autor">
        <w:r>
          <w:t>si je možné voliť</w:t>
        </w:r>
        <w:r w:rsidRPr="00FC28EE">
          <w:t xml:space="preserve"> </w:t>
        </w:r>
      </w:ins>
      <w:r w:rsidRPr="00FC28EE">
        <w:t xml:space="preserve">len v prípade, ak je kontrola vykonávaná formou </w:t>
      </w:r>
      <w:r>
        <w:t xml:space="preserve">finančnej </w:t>
      </w:r>
      <w:r w:rsidRPr="00FC28EE">
        <w:t>kontroly na mieste.</w:t>
      </w:r>
    </w:p>
  </w:footnote>
  <w:footnote w:id="20">
    <w:p w14:paraId="0A5612D5" w14:textId="2E08B27D" w:rsidR="00F97E56" w:rsidRDefault="00F97E56">
      <w:pPr>
        <w:pStyle w:val="Textpoznmkypodiarou"/>
      </w:pPr>
      <w:r>
        <w:rPr>
          <w:rStyle w:val="Odkaznapoznmkupodiarou"/>
        </w:rPr>
        <w:footnoteRef/>
      </w:r>
      <w:r>
        <w:t xml:space="preserve">   U</w:t>
      </w:r>
      <w:r w:rsidRPr="0024400F">
        <w:t xml:space="preserve">viesť konkrétny </w:t>
      </w:r>
      <w:r>
        <w:t>„</w:t>
      </w:r>
      <w:r w:rsidRPr="0024400F">
        <w:t xml:space="preserve">iný predmet </w:t>
      </w:r>
      <w:r w:rsidRPr="00E610D1">
        <w:t>kontroly“ určený RO/SO</w:t>
      </w:r>
    </w:p>
  </w:footnote>
  <w:footnote w:id="21">
    <w:p w14:paraId="1113315F" w14:textId="77777777" w:rsidR="00F97E56" w:rsidRDefault="00F97E56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Ponechať relevantné.</w:t>
      </w:r>
    </w:p>
  </w:footnote>
  <w:footnote w:id="22">
    <w:p w14:paraId="2859D0B2" w14:textId="5BAD1194" w:rsidR="00F97E56" w:rsidRDefault="00F97E56" w:rsidP="0024400F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264" w:author="Autor">
        <w:r w:rsidR="00C80FB1">
          <w:delText>RO je oprávnený zvoliť si predmetný kontrolný zoznam</w:delText>
        </w:r>
      </w:del>
      <w:ins w:id="265" w:author="Autor">
        <w:r>
          <w:t>Overuje sa</w:t>
        </w:r>
      </w:ins>
      <w:r>
        <w:t xml:space="preserve"> len </w:t>
      </w:r>
      <w:del w:id="266" w:author="Autor">
        <w:r w:rsidR="00C80FB1">
          <w:delText xml:space="preserve">v prípade, ak je kontrola vykonávaná </w:delText>
        </w:r>
      </w:del>
      <w:r>
        <w:t>formou finančnej kontroly na mieste</w:t>
      </w:r>
      <w:del w:id="267" w:author="Autor">
        <w:r w:rsidR="00C80FB1">
          <w:delText>.</w:delText>
        </w:r>
      </w:del>
    </w:p>
  </w:footnote>
  <w:footnote w:id="23">
    <w:p w14:paraId="18A80592" w14:textId="77777777" w:rsidR="00F97E56" w:rsidRDefault="00F97E56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čase potreby aktivity/aktivít projektu.</w:t>
      </w:r>
    </w:p>
  </w:footnote>
  <w:footnote w:id="24">
    <w:p w14:paraId="00EA81C4" w14:textId="77777777" w:rsidR="00F97E56" w:rsidRDefault="00F97E56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množstve nevyhnutom pre potrebu zrealizovania aktivity/aktivít projektu.</w:t>
      </w:r>
    </w:p>
  </w:footnote>
  <w:footnote w:id="25">
    <w:p w14:paraId="3F80F9DF" w14:textId="77777777" w:rsidR="00F97E56" w:rsidRDefault="00F97E56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kvalite nevyhnutnej pre úspešné zrealizovanie aktivity/aktivít projektu, resp. užívanie výsledkov projektu.</w:t>
      </w:r>
    </w:p>
  </w:footnote>
  <w:footnote w:id="26">
    <w:p w14:paraId="51FEA64B" w14:textId="77777777" w:rsidR="00F97E56" w:rsidRDefault="00F97E56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R</w:t>
      </w:r>
      <w:r w:rsidRPr="00C01069">
        <w:rPr>
          <w:highlight w:val="yellow"/>
          <w:rPrChange w:id="340" w:author="Autor">
            <w:rPr/>
          </w:rPrChange>
        </w:rPr>
        <w:t>O</w:t>
      </w:r>
      <w:r>
        <w:t xml:space="preserve"> </w:t>
      </w:r>
      <w:r w:rsidRPr="00C01069">
        <w:rPr>
          <w:highlight w:val="yellow"/>
          <w:rPrChange w:id="341" w:author="Autor">
            <w:rPr/>
          </w:rPrChange>
        </w:rPr>
        <w:t>môže</w:t>
      </w:r>
      <w:r>
        <w:t xml:space="preserve"> rozhodnúť, že za oprávnené výdavky budú pokladané ako alternatíva - odpisy, pričom kumulovaná výška odpisov nesmie presiahnuť reálnu úhradu splátok zodpovedajúcej časti vstupnej ceny.</w:t>
      </w:r>
    </w:p>
  </w:footnote>
  <w:footnote w:id="27">
    <w:p w14:paraId="313E7F16" w14:textId="77777777" w:rsidR="00F97E56" w:rsidRDefault="00F97E56" w:rsidP="0024400F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A20CF">
        <w:t>RO je oprávnený zvoliť si predmetný kontrolný zoznam len v prípade, ak je kontrola vykonávaná formou kontroly na mieste.</w:t>
      </w:r>
    </w:p>
  </w:footnote>
  <w:footnote w:id="28">
    <w:p w14:paraId="459E41CA" w14:textId="24763892" w:rsidR="00F97E56" w:rsidRDefault="00F97E56" w:rsidP="0024400F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412" w:author="Autor">
        <w:r w:rsidR="00C80FB1">
          <w:delText>RO je povinný túto časť vyplniť</w:delText>
        </w:r>
      </w:del>
      <w:ins w:id="413" w:author="Autor">
        <w:r>
          <w:t xml:space="preserve">Vypĺňa sa </w:t>
        </w:r>
      </w:ins>
      <w:r>
        <w:t xml:space="preserve"> pri každom KZ, t.j. bez ohľadu na vybraný predmet kontroly.</w:t>
      </w:r>
    </w:p>
  </w:footnote>
  <w:footnote w:id="29">
    <w:p w14:paraId="634EB135" w14:textId="2EEAEFA5" w:rsidR="00F97E56" w:rsidRDefault="00F97E56" w:rsidP="008D020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Výrok je povinným údajom len v prípade, ak kontrolný zoznam slúži v podmienkach RO/SO ako doklad súvisiaci s finančnou operáciou alebo jej časťou v zmysle § 7 ods. 3 zákona o finančnej kontrole </w:t>
      </w:r>
      <w:r w:rsidRPr="00395AF5">
        <w:t>(v opačnom prípade je RO oprávnený tento výrok odstrániť alebo uviesť neuplatňuje sa)</w:t>
      </w:r>
      <w:r>
        <w:t xml:space="preserve">. </w:t>
      </w:r>
      <w:ins w:id="416" w:author="Autor">
        <w:r>
          <w:t xml:space="preserve">Ak je výrok povinný, uvádza sa pri každej osobe osobitne. </w:t>
        </w:r>
      </w:ins>
    </w:p>
  </w:footnote>
  <w:footnote w:id="30">
    <w:p w14:paraId="5CF11B63" w14:textId="77020B3E" w:rsidR="00F97E56" w:rsidRDefault="00F97E56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417" w:author="Autor">
        <w:r w:rsidR="00C80FB1" w:rsidRPr="0043575B">
          <w:delText>RO uvedie</w:delText>
        </w:r>
      </w:del>
      <w:ins w:id="418" w:author="Autor">
        <w:r>
          <w:t>Uvádza sa</w:t>
        </w:r>
      </w:ins>
      <w:r w:rsidRPr="0043575B">
        <w:t xml:space="preserve"> meno, priezvisko a </w:t>
      </w:r>
      <w:del w:id="419" w:author="Autor">
        <w:r w:rsidR="00C80FB1" w:rsidRPr="0043575B">
          <w:delText>pozíciu</w:delText>
        </w:r>
      </w:del>
      <w:ins w:id="420" w:author="Autor">
        <w:r w:rsidRPr="0043575B">
          <w:t>pozíci</w:t>
        </w:r>
        <w:r>
          <w:t>a</w:t>
        </w:r>
      </w:ins>
      <w:r w:rsidRPr="0043575B">
        <w:t xml:space="preserve">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/vedúceho kontrolnej skupiny uvedeného nižšie. Každý zamestnanec sa uvedie osobitne.</w:t>
      </w:r>
    </w:p>
  </w:footnote>
  <w:footnote w:id="31">
    <w:p w14:paraId="28B49CB4" w14:textId="40DF6AB9" w:rsidR="00F97E56" w:rsidRDefault="00F97E56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 prípade, ak je kontrola vykonávaná formou administratívnej finančnej kontroly, </w:t>
      </w:r>
      <w:del w:id="421" w:author="Autor">
        <w:r w:rsidR="00C80FB1" w:rsidRPr="00744A1E">
          <w:delText>RO uvedie</w:delText>
        </w:r>
      </w:del>
      <w:ins w:id="422" w:author="Autor">
        <w:r>
          <w:t>uvádza sa</w:t>
        </w:r>
      </w:ins>
      <w:r w:rsidRPr="00744A1E">
        <w:t xml:space="preserve"> meno, priezvisko a </w:t>
      </w:r>
      <w:del w:id="423" w:author="Autor">
        <w:r w:rsidR="00C80FB1" w:rsidRPr="00744A1E">
          <w:delText>pozíciu</w:delText>
        </w:r>
      </w:del>
      <w:ins w:id="424" w:author="Autor">
        <w:r w:rsidRPr="00744A1E">
          <w:t>pozíci</w:t>
        </w:r>
        <w:r>
          <w:t>a</w:t>
        </w:r>
      </w:ins>
      <w:r w:rsidRPr="00744A1E">
        <w:t xml:space="preserve"> </w:t>
      </w:r>
      <w:r>
        <w:t xml:space="preserve">štatutárneho orgánu alebo ním určeného </w:t>
      </w:r>
      <w:r w:rsidRPr="00744A1E">
        <w:t>vedúceho zamestnanca.</w:t>
      </w:r>
      <w:r>
        <w:t xml:space="preserve"> V prípade, ak je kontrola vykonávaná formou finančnej kontroly na mieste, </w:t>
      </w:r>
      <w:del w:id="425" w:author="Autor">
        <w:r w:rsidR="00C80FB1">
          <w:delText>RO uvedie</w:delText>
        </w:r>
      </w:del>
      <w:ins w:id="426" w:author="Autor">
        <w:r>
          <w:t>uvádza sa</w:t>
        </w:r>
      </w:ins>
      <w:r>
        <w:t xml:space="preserve"> meno, priezvisko a </w:t>
      </w:r>
      <w:del w:id="427" w:author="Autor">
        <w:r w:rsidR="00C80FB1">
          <w:delText>pozíciu</w:delText>
        </w:r>
      </w:del>
      <w:ins w:id="428" w:author="Autor">
        <w:r>
          <w:t>pozícia</w:t>
        </w:r>
      </w:ins>
      <w:r>
        <w:t xml:space="preserve"> vedúceho kontrolnej skupiny.</w:t>
      </w:r>
      <w:ins w:id="429" w:author="Autor">
        <w:r w:rsidRPr="00315C47">
          <w:t xml:space="preserve"> V prípade, že je vykonávaná súčasne </w:t>
        </w:r>
        <w:r>
          <w:t>a</w:t>
        </w:r>
        <w:r w:rsidRPr="00315C47">
          <w:t>dministratívna finančná kontrola a finančná kontrola na mieste, uv</w:t>
        </w:r>
        <w:r>
          <w:t>ádza sa</w:t>
        </w:r>
        <w:r w:rsidRPr="00315C47">
          <w:t xml:space="preserve"> samostatne meno, priezvisko a pozíci</w:t>
        </w:r>
        <w:r>
          <w:t>a</w:t>
        </w:r>
        <w:r w:rsidRPr="00315C47">
          <w:t xml:space="preserve"> vedúceho kontrolnej skupiny a meno, priezvisko a pozíci</w:t>
        </w:r>
        <w:r>
          <w:t>a</w:t>
        </w:r>
        <w:r w:rsidRPr="00315C47">
          <w:t xml:space="preserve"> štatutárneho orgánu alebo ním určeného vedúceho zamestnanca</w:t>
        </w:r>
        <w:r>
          <w:t>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D527D" w14:textId="77777777" w:rsidR="00C01069" w:rsidRDefault="00C0106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C62E8" w14:textId="0A330DB1" w:rsidR="00F97E56" w:rsidRDefault="00F97E56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06B1900E" wp14:editId="64F01B2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968BAE" id="Rovná spojnica 2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430" w:author="Autor"/>
  <w:sdt>
    <w:sdtPr>
      <w:rPr>
        <w:szCs w:val="20"/>
      </w:rPr>
      <w:id w:val="-404218088"/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430"/>
      <w:p w14:paraId="406814DA" w14:textId="77777777" w:rsidR="00C80FB1" w:rsidRDefault="00C80FB1" w:rsidP="00462A91">
        <w:pPr>
          <w:pStyle w:val="Hlavika"/>
          <w:jc w:val="right"/>
          <w:rPr>
            <w:del w:id="431" w:author="Autor"/>
          </w:rPr>
        </w:pPr>
        <w:del w:id="432" w:author="Autor">
          <w:r>
            <w:rPr>
              <w:szCs w:val="20"/>
            </w:rPr>
            <w:delText>31.10.2018</w:delText>
          </w:r>
        </w:del>
      </w:p>
      <w:customXmlDelRangeStart w:id="433" w:author="Autor"/>
    </w:sdtContent>
  </w:sdt>
  <w:customXmlDelRangeEnd w:id="433"/>
  <w:customXmlInsRangeStart w:id="434" w:author="Autor"/>
  <w:sdt>
    <w:sdtPr>
      <w:rPr>
        <w:szCs w:val="20"/>
      </w:rPr>
      <w:id w:val="2070840989"/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customXmlInsRangeEnd w:id="434"/>
      <w:p w14:paraId="0E9B3CFE" w14:textId="4C3C4D23" w:rsidR="00F97E56" w:rsidRDefault="00F97E56" w:rsidP="00462A91">
        <w:pPr>
          <w:pStyle w:val="Hlavika"/>
          <w:jc w:val="right"/>
          <w:rPr>
            <w:ins w:id="435" w:author="Autor"/>
          </w:rPr>
        </w:pPr>
        <w:ins w:id="436" w:author="Autor">
          <w:r>
            <w:rPr>
              <w:szCs w:val="20"/>
            </w:rPr>
            <w:t>30.04.2019</w:t>
          </w:r>
        </w:ins>
      </w:p>
      <w:customXmlInsRangeStart w:id="437" w:author="Autor"/>
    </w:sdtContent>
  </w:sdt>
  <w:customXmlInsRangeEnd w:id="437"/>
  <w:p w14:paraId="747FA686" w14:textId="77777777" w:rsidR="00F97E56" w:rsidRDefault="00F97E56" w:rsidP="00627E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C8953" w14:textId="77777777" w:rsidR="00C01069" w:rsidRDefault="00C010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13234"/>
    <w:rsid w:val="00014C97"/>
    <w:rsid w:val="00021824"/>
    <w:rsid w:val="00022180"/>
    <w:rsid w:val="00024BB9"/>
    <w:rsid w:val="00037BF1"/>
    <w:rsid w:val="00040040"/>
    <w:rsid w:val="00050728"/>
    <w:rsid w:val="00052C06"/>
    <w:rsid w:val="000540CE"/>
    <w:rsid w:val="00055115"/>
    <w:rsid w:val="00066955"/>
    <w:rsid w:val="00071088"/>
    <w:rsid w:val="00071CD7"/>
    <w:rsid w:val="000732E2"/>
    <w:rsid w:val="00074384"/>
    <w:rsid w:val="00081BD0"/>
    <w:rsid w:val="00083AAC"/>
    <w:rsid w:val="00087560"/>
    <w:rsid w:val="0008767F"/>
    <w:rsid w:val="00092F29"/>
    <w:rsid w:val="00093C2F"/>
    <w:rsid w:val="000970FB"/>
    <w:rsid w:val="000A328A"/>
    <w:rsid w:val="000A7DBC"/>
    <w:rsid w:val="000C170F"/>
    <w:rsid w:val="000D1F76"/>
    <w:rsid w:val="000D298C"/>
    <w:rsid w:val="000D6B86"/>
    <w:rsid w:val="000E2AA4"/>
    <w:rsid w:val="000F47B0"/>
    <w:rsid w:val="000F5073"/>
    <w:rsid w:val="000F50C4"/>
    <w:rsid w:val="00100B6F"/>
    <w:rsid w:val="00104983"/>
    <w:rsid w:val="001053C7"/>
    <w:rsid w:val="001147BD"/>
    <w:rsid w:val="00116F61"/>
    <w:rsid w:val="00124DE0"/>
    <w:rsid w:val="00130EC7"/>
    <w:rsid w:val="00131963"/>
    <w:rsid w:val="00137ED6"/>
    <w:rsid w:val="001456C1"/>
    <w:rsid w:val="0014641E"/>
    <w:rsid w:val="0015233E"/>
    <w:rsid w:val="00163F3D"/>
    <w:rsid w:val="00164999"/>
    <w:rsid w:val="001658C2"/>
    <w:rsid w:val="001660C6"/>
    <w:rsid w:val="00171588"/>
    <w:rsid w:val="00173917"/>
    <w:rsid w:val="00180EA1"/>
    <w:rsid w:val="001873B5"/>
    <w:rsid w:val="001A14F5"/>
    <w:rsid w:val="001A1A53"/>
    <w:rsid w:val="001A40CE"/>
    <w:rsid w:val="001A775D"/>
    <w:rsid w:val="001A7D58"/>
    <w:rsid w:val="001B12DC"/>
    <w:rsid w:val="001B27DA"/>
    <w:rsid w:val="001B6E9F"/>
    <w:rsid w:val="001C513F"/>
    <w:rsid w:val="001D07F8"/>
    <w:rsid w:val="001D160C"/>
    <w:rsid w:val="001D4B25"/>
    <w:rsid w:val="001E4311"/>
    <w:rsid w:val="001E4A9D"/>
    <w:rsid w:val="001E5462"/>
    <w:rsid w:val="001F0193"/>
    <w:rsid w:val="001F1F4D"/>
    <w:rsid w:val="001F7B0D"/>
    <w:rsid w:val="0020682C"/>
    <w:rsid w:val="00215E35"/>
    <w:rsid w:val="0022201C"/>
    <w:rsid w:val="002259C4"/>
    <w:rsid w:val="00225A05"/>
    <w:rsid w:val="00230B5A"/>
    <w:rsid w:val="0024400F"/>
    <w:rsid w:val="00246970"/>
    <w:rsid w:val="00247599"/>
    <w:rsid w:val="00256687"/>
    <w:rsid w:val="00264A0F"/>
    <w:rsid w:val="00267AF2"/>
    <w:rsid w:val="00274479"/>
    <w:rsid w:val="002757DA"/>
    <w:rsid w:val="002816D8"/>
    <w:rsid w:val="00285964"/>
    <w:rsid w:val="002867BC"/>
    <w:rsid w:val="00296E5E"/>
    <w:rsid w:val="002A1E17"/>
    <w:rsid w:val="002A3906"/>
    <w:rsid w:val="002B1303"/>
    <w:rsid w:val="002B7A90"/>
    <w:rsid w:val="002D65BD"/>
    <w:rsid w:val="002E387D"/>
    <w:rsid w:val="002E611C"/>
    <w:rsid w:val="002E7F32"/>
    <w:rsid w:val="002E7F66"/>
    <w:rsid w:val="002F2EFB"/>
    <w:rsid w:val="00311B78"/>
    <w:rsid w:val="00314A6E"/>
    <w:rsid w:val="00314AFE"/>
    <w:rsid w:val="00315C47"/>
    <w:rsid w:val="003215D7"/>
    <w:rsid w:val="003244EF"/>
    <w:rsid w:val="00326956"/>
    <w:rsid w:val="00331D22"/>
    <w:rsid w:val="00335274"/>
    <w:rsid w:val="003364CC"/>
    <w:rsid w:val="00344174"/>
    <w:rsid w:val="00354330"/>
    <w:rsid w:val="00355D65"/>
    <w:rsid w:val="00364122"/>
    <w:rsid w:val="0037670C"/>
    <w:rsid w:val="00386CBA"/>
    <w:rsid w:val="003935E9"/>
    <w:rsid w:val="00394002"/>
    <w:rsid w:val="00395AF5"/>
    <w:rsid w:val="003A3D9D"/>
    <w:rsid w:val="003A67E1"/>
    <w:rsid w:val="003B0DFE"/>
    <w:rsid w:val="003B2F8A"/>
    <w:rsid w:val="003B61C8"/>
    <w:rsid w:val="003C0ED7"/>
    <w:rsid w:val="003C2544"/>
    <w:rsid w:val="003D0894"/>
    <w:rsid w:val="003D568C"/>
    <w:rsid w:val="003D5F48"/>
    <w:rsid w:val="003E37C8"/>
    <w:rsid w:val="003E72A0"/>
    <w:rsid w:val="003E7A8E"/>
    <w:rsid w:val="003F5F05"/>
    <w:rsid w:val="003F7258"/>
    <w:rsid w:val="00406772"/>
    <w:rsid w:val="00410CF4"/>
    <w:rsid w:val="00410D30"/>
    <w:rsid w:val="00413821"/>
    <w:rsid w:val="00416E2D"/>
    <w:rsid w:val="00431EE0"/>
    <w:rsid w:val="00432DF1"/>
    <w:rsid w:val="0043575B"/>
    <w:rsid w:val="004445A9"/>
    <w:rsid w:val="004470FB"/>
    <w:rsid w:val="00462A91"/>
    <w:rsid w:val="00465704"/>
    <w:rsid w:val="00471083"/>
    <w:rsid w:val="00477B8E"/>
    <w:rsid w:val="00490AF9"/>
    <w:rsid w:val="00491FC2"/>
    <w:rsid w:val="00493F0A"/>
    <w:rsid w:val="004A0829"/>
    <w:rsid w:val="004A1A9B"/>
    <w:rsid w:val="004A551F"/>
    <w:rsid w:val="004A6A96"/>
    <w:rsid w:val="004B0762"/>
    <w:rsid w:val="004B42F8"/>
    <w:rsid w:val="004C1071"/>
    <w:rsid w:val="004C288B"/>
    <w:rsid w:val="004C2ABA"/>
    <w:rsid w:val="004C3B21"/>
    <w:rsid w:val="004C592B"/>
    <w:rsid w:val="004E2120"/>
    <w:rsid w:val="004E3ABD"/>
    <w:rsid w:val="004E4A29"/>
    <w:rsid w:val="004F3CEC"/>
    <w:rsid w:val="004F613B"/>
    <w:rsid w:val="004F72F4"/>
    <w:rsid w:val="00501C2C"/>
    <w:rsid w:val="00503240"/>
    <w:rsid w:val="005122F6"/>
    <w:rsid w:val="00516E2C"/>
    <w:rsid w:val="00524261"/>
    <w:rsid w:val="005276B4"/>
    <w:rsid w:val="0052771D"/>
    <w:rsid w:val="0053124D"/>
    <w:rsid w:val="005414CE"/>
    <w:rsid w:val="00541F6F"/>
    <w:rsid w:val="00541FF5"/>
    <w:rsid w:val="00542D6C"/>
    <w:rsid w:val="00545A28"/>
    <w:rsid w:val="00573AEA"/>
    <w:rsid w:val="005775C2"/>
    <w:rsid w:val="005800C7"/>
    <w:rsid w:val="00580A58"/>
    <w:rsid w:val="00585BD2"/>
    <w:rsid w:val="00586129"/>
    <w:rsid w:val="00586FDB"/>
    <w:rsid w:val="00595875"/>
    <w:rsid w:val="005B333F"/>
    <w:rsid w:val="005B49EF"/>
    <w:rsid w:val="005C3ED3"/>
    <w:rsid w:val="005C5F0B"/>
    <w:rsid w:val="005C6739"/>
    <w:rsid w:val="005D51B8"/>
    <w:rsid w:val="005E6EF4"/>
    <w:rsid w:val="005F0BA6"/>
    <w:rsid w:val="005F1C3F"/>
    <w:rsid w:val="005F34FB"/>
    <w:rsid w:val="005F5B71"/>
    <w:rsid w:val="006045D6"/>
    <w:rsid w:val="00611722"/>
    <w:rsid w:val="00614F60"/>
    <w:rsid w:val="00622C1D"/>
    <w:rsid w:val="00622D7A"/>
    <w:rsid w:val="00627EA3"/>
    <w:rsid w:val="00633D3D"/>
    <w:rsid w:val="00640099"/>
    <w:rsid w:val="00640A13"/>
    <w:rsid w:val="006479DF"/>
    <w:rsid w:val="00657868"/>
    <w:rsid w:val="006605F7"/>
    <w:rsid w:val="00660DCB"/>
    <w:rsid w:val="00666167"/>
    <w:rsid w:val="0067074E"/>
    <w:rsid w:val="006719A0"/>
    <w:rsid w:val="00675C58"/>
    <w:rsid w:val="006852E9"/>
    <w:rsid w:val="00687102"/>
    <w:rsid w:val="00697B85"/>
    <w:rsid w:val="006A496E"/>
    <w:rsid w:val="006A4F4A"/>
    <w:rsid w:val="006A5157"/>
    <w:rsid w:val="006A5244"/>
    <w:rsid w:val="006A7DF2"/>
    <w:rsid w:val="006C3436"/>
    <w:rsid w:val="006C4317"/>
    <w:rsid w:val="006C4A7F"/>
    <w:rsid w:val="006C6A25"/>
    <w:rsid w:val="006D082A"/>
    <w:rsid w:val="006D3B82"/>
    <w:rsid w:val="006F15B4"/>
    <w:rsid w:val="006F565A"/>
    <w:rsid w:val="0070439D"/>
    <w:rsid w:val="007324A7"/>
    <w:rsid w:val="00734CF5"/>
    <w:rsid w:val="00743A67"/>
    <w:rsid w:val="00744A1E"/>
    <w:rsid w:val="0075079E"/>
    <w:rsid w:val="00752FB2"/>
    <w:rsid w:val="0076414C"/>
    <w:rsid w:val="00765555"/>
    <w:rsid w:val="00766F2A"/>
    <w:rsid w:val="00771CC6"/>
    <w:rsid w:val="0077337C"/>
    <w:rsid w:val="00777F4F"/>
    <w:rsid w:val="0078017B"/>
    <w:rsid w:val="00782970"/>
    <w:rsid w:val="00794FDC"/>
    <w:rsid w:val="00795A58"/>
    <w:rsid w:val="007A13BD"/>
    <w:rsid w:val="007A1F88"/>
    <w:rsid w:val="007A60EF"/>
    <w:rsid w:val="007A7A33"/>
    <w:rsid w:val="007C0184"/>
    <w:rsid w:val="007E1726"/>
    <w:rsid w:val="007F0D9A"/>
    <w:rsid w:val="00801225"/>
    <w:rsid w:val="00803014"/>
    <w:rsid w:val="00807413"/>
    <w:rsid w:val="008109A4"/>
    <w:rsid w:val="00815734"/>
    <w:rsid w:val="008169B1"/>
    <w:rsid w:val="008205E0"/>
    <w:rsid w:val="00821013"/>
    <w:rsid w:val="00821FE5"/>
    <w:rsid w:val="00823107"/>
    <w:rsid w:val="00832AA1"/>
    <w:rsid w:val="0084259A"/>
    <w:rsid w:val="00845562"/>
    <w:rsid w:val="0084743A"/>
    <w:rsid w:val="00853947"/>
    <w:rsid w:val="008550BA"/>
    <w:rsid w:val="008569DC"/>
    <w:rsid w:val="00863E65"/>
    <w:rsid w:val="008642FF"/>
    <w:rsid w:val="00865E76"/>
    <w:rsid w:val="0086606F"/>
    <w:rsid w:val="008666C5"/>
    <w:rsid w:val="00866D42"/>
    <w:rsid w:val="00867111"/>
    <w:rsid w:val="008727BB"/>
    <w:rsid w:val="008743E6"/>
    <w:rsid w:val="008806AC"/>
    <w:rsid w:val="00882F28"/>
    <w:rsid w:val="00890458"/>
    <w:rsid w:val="008A1CF0"/>
    <w:rsid w:val="008A20CF"/>
    <w:rsid w:val="008A751A"/>
    <w:rsid w:val="008C271F"/>
    <w:rsid w:val="008D0203"/>
    <w:rsid w:val="008D0F9C"/>
    <w:rsid w:val="008E18C8"/>
    <w:rsid w:val="008E2AC4"/>
    <w:rsid w:val="008E627D"/>
    <w:rsid w:val="008F2627"/>
    <w:rsid w:val="008F66AE"/>
    <w:rsid w:val="0090110D"/>
    <w:rsid w:val="00903629"/>
    <w:rsid w:val="00905DFC"/>
    <w:rsid w:val="00906D6C"/>
    <w:rsid w:val="00911005"/>
    <w:rsid w:val="00911D80"/>
    <w:rsid w:val="00912362"/>
    <w:rsid w:val="0092115C"/>
    <w:rsid w:val="00926284"/>
    <w:rsid w:val="0093081E"/>
    <w:rsid w:val="00934596"/>
    <w:rsid w:val="00942A88"/>
    <w:rsid w:val="009606FA"/>
    <w:rsid w:val="0097463D"/>
    <w:rsid w:val="00977CF6"/>
    <w:rsid w:val="009836CF"/>
    <w:rsid w:val="009A573D"/>
    <w:rsid w:val="009B421D"/>
    <w:rsid w:val="009C3E98"/>
    <w:rsid w:val="009D2A8A"/>
    <w:rsid w:val="009E0DC8"/>
    <w:rsid w:val="009F75B4"/>
    <w:rsid w:val="00A01CEC"/>
    <w:rsid w:val="00A06BA2"/>
    <w:rsid w:val="00A06F34"/>
    <w:rsid w:val="00A144AE"/>
    <w:rsid w:val="00A20411"/>
    <w:rsid w:val="00A3288E"/>
    <w:rsid w:val="00A357CE"/>
    <w:rsid w:val="00A451FB"/>
    <w:rsid w:val="00A47192"/>
    <w:rsid w:val="00A520FC"/>
    <w:rsid w:val="00A5426A"/>
    <w:rsid w:val="00A5625A"/>
    <w:rsid w:val="00A634B0"/>
    <w:rsid w:val="00A65887"/>
    <w:rsid w:val="00A671EA"/>
    <w:rsid w:val="00A86F82"/>
    <w:rsid w:val="00A9254C"/>
    <w:rsid w:val="00A94B2A"/>
    <w:rsid w:val="00A951DC"/>
    <w:rsid w:val="00A96789"/>
    <w:rsid w:val="00AA10AA"/>
    <w:rsid w:val="00AB2C14"/>
    <w:rsid w:val="00AB4B75"/>
    <w:rsid w:val="00AB755C"/>
    <w:rsid w:val="00AC4CF5"/>
    <w:rsid w:val="00AE772C"/>
    <w:rsid w:val="00B1112A"/>
    <w:rsid w:val="00B12061"/>
    <w:rsid w:val="00B13427"/>
    <w:rsid w:val="00B1360B"/>
    <w:rsid w:val="00B214DD"/>
    <w:rsid w:val="00B30696"/>
    <w:rsid w:val="00B315E9"/>
    <w:rsid w:val="00B32726"/>
    <w:rsid w:val="00B4284E"/>
    <w:rsid w:val="00B44FAF"/>
    <w:rsid w:val="00B45EAB"/>
    <w:rsid w:val="00B5079A"/>
    <w:rsid w:val="00B5143D"/>
    <w:rsid w:val="00B53B4A"/>
    <w:rsid w:val="00B61863"/>
    <w:rsid w:val="00B660B0"/>
    <w:rsid w:val="00B66BB6"/>
    <w:rsid w:val="00B713AF"/>
    <w:rsid w:val="00B86FC1"/>
    <w:rsid w:val="00B948E0"/>
    <w:rsid w:val="00BA13ED"/>
    <w:rsid w:val="00BA4376"/>
    <w:rsid w:val="00BA5095"/>
    <w:rsid w:val="00BA5453"/>
    <w:rsid w:val="00BA7C1B"/>
    <w:rsid w:val="00BA7DCF"/>
    <w:rsid w:val="00BB1C05"/>
    <w:rsid w:val="00BB46FC"/>
    <w:rsid w:val="00BC3557"/>
    <w:rsid w:val="00BC4BAC"/>
    <w:rsid w:val="00BD6DA4"/>
    <w:rsid w:val="00BF4803"/>
    <w:rsid w:val="00BF4995"/>
    <w:rsid w:val="00C01069"/>
    <w:rsid w:val="00C033BB"/>
    <w:rsid w:val="00C05E20"/>
    <w:rsid w:val="00C06FF0"/>
    <w:rsid w:val="00C11731"/>
    <w:rsid w:val="00C13AF9"/>
    <w:rsid w:val="00C214B6"/>
    <w:rsid w:val="00C34004"/>
    <w:rsid w:val="00C348A2"/>
    <w:rsid w:val="00C366F4"/>
    <w:rsid w:val="00C53567"/>
    <w:rsid w:val="00C56358"/>
    <w:rsid w:val="00C56C00"/>
    <w:rsid w:val="00C63C8C"/>
    <w:rsid w:val="00C6424B"/>
    <w:rsid w:val="00C6439D"/>
    <w:rsid w:val="00C71D0A"/>
    <w:rsid w:val="00C73FCC"/>
    <w:rsid w:val="00C7625A"/>
    <w:rsid w:val="00C76F19"/>
    <w:rsid w:val="00C77B0D"/>
    <w:rsid w:val="00C80FB1"/>
    <w:rsid w:val="00C861AB"/>
    <w:rsid w:val="00C92BF0"/>
    <w:rsid w:val="00CA208E"/>
    <w:rsid w:val="00CB08FB"/>
    <w:rsid w:val="00CB33DE"/>
    <w:rsid w:val="00CB55BC"/>
    <w:rsid w:val="00CB5667"/>
    <w:rsid w:val="00CC1D6A"/>
    <w:rsid w:val="00CD24E3"/>
    <w:rsid w:val="00CD3D13"/>
    <w:rsid w:val="00CE2CAC"/>
    <w:rsid w:val="00CE706E"/>
    <w:rsid w:val="00CF0978"/>
    <w:rsid w:val="00D05350"/>
    <w:rsid w:val="00D31746"/>
    <w:rsid w:val="00D434C3"/>
    <w:rsid w:val="00D479B5"/>
    <w:rsid w:val="00D51CE3"/>
    <w:rsid w:val="00D52705"/>
    <w:rsid w:val="00D5558B"/>
    <w:rsid w:val="00D61BB6"/>
    <w:rsid w:val="00D64671"/>
    <w:rsid w:val="00D71A7B"/>
    <w:rsid w:val="00D71BDB"/>
    <w:rsid w:val="00D76CCA"/>
    <w:rsid w:val="00D82C7F"/>
    <w:rsid w:val="00D86DA2"/>
    <w:rsid w:val="00D90CF6"/>
    <w:rsid w:val="00DB0798"/>
    <w:rsid w:val="00DB1B56"/>
    <w:rsid w:val="00DB3113"/>
    <w:rsid w:val="00DB6A59"/>
    <w:rsid w:val="00DB6D37"/>
    <w:rsid w:val="00DB798B"/>
    <w:rsid w:val="00DC187C"/>
    <w:rsid w:val="00DC5E26"/>
    <w:rsid w:val="00DE0C35"/>
    <w:rsid w:val="00DE2405"/>
    <w:rsid w:val="00DE78B6"/>
    <w:rsid w:val="00DE7AE7"/>
    <w:rsid w:val="00DF3074"/>
    <w:rsid w:val="00DF6EE5"/>
    <w:rsid w:val="00E01EB8"/>
    <w:rsid w:val="00E17838"/>
    <w:rsid w:val="00E370A2"/>
    <w:rsid w:val="00E41F94"/>
    <w:rsid w:val="00E52737"/>
    <w:rsid w:val="00E52D37"/>
    <w:rsid w:val="00E5416A"/>
    <w:rsid w:val="00E610D1"/>
    <w:rsid w:val="00E61D18"/>
    <w:rsid w:val="00E701EB"/>
    <w:rsid w:val="00E742C1"/>
    <w:rsid w:val="00E74EA1"/>
    <w:rsid w:val="00E7702D"/>
    <w:rsid w:val="00E83484"/>
    <w:rsid w:val="00E90A2F"/>
    <w:rsid w:val="00EB2C56"/>
    <w:rsid w:val="00EB7E0A"/>
    <w:rsid w:val="00ED62F7"/>
    <w:rsid w:val="00EE70FE"/>
    <w:rsid w:val="00EE793A"/>
    <w:rsid w:val="00EF55AE"/>
    <w:rsid w:val="00F0607A"/>
    <w:rsid w:val="00F10B9D"/>
    <w:rsid w:val="00F225BE"/>
    <w:rsid w:val="00F27075"/>
    <w:rsid w:val="00F32E06"/>
    <w:rsid w:val="00F33719"/>
    <w:rsid w:val="00F37BD1"/>
    <w:rsid w:val="00F426CF"/>
    <w:rsid w:val="00F56E20"/>
    <w:rsid w:val="00F60497"/>
    <w:rsid w:val="00F64F3B"/>
    <w:rsid w:val="00F67358"/>
    <w:rsid w:val="00F77A94"/>
    <w:rsid w:val="00F83000"/>
    <w:rsid w:val="00F8414E"/>
    <w:rsid w:val="00F854AC"/>
    <w:rsid w:val="00F96882"/>
    <w:rsid w:val="00F97E56"/>
    <w:rsid w:val="00F97E8C"/>
    <w:rsid w:val="00FA45CC"/>
    <w:rsid w:val="00FA5A74"/>
    <w:rsid w:val="00FB0EB9"/>
    <w:rsid w:val="00FB26C9"/>
    <w:rsid w:val="00FB3DF7"/>
    <w:rsid w:val="00FC04A6"/>
    <w:rsid w:val="00FC0F30"/>
    <w:rsid w:val="00FC28EE"/>
    <w:rsid w:val="00FD4C9F"/>
    <w:rsid w:val="00FE54D3"/>
    <w:rsid w:val="00FF09A8"/>
    <w:rsid w:val="00FF4F49"/>
    <w:rsid w:val="00FF5748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barna\AppData\Local\Microsoft\Windows\Temporary%20Internet%20Files\Content.Outlook\VBA%20-%20Aplik&#225;cie%20FINAL\KZ%20Kontrola%20-%20Zapracovanie%20pripomienok\KZ%20po%20zaprac.%20Vzor%20-%20Kontroln&#233;%20zoznamy%20k%20spr&#225;ve%20z%20kontroly.xl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file:///C:\Users\barna\AppData\Local\Microsoft\Windows\Temporary%20Internet%20Files\Content.Outlook\THL46B9O\Zo&#353;it1.xlsx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1A0903CA3C48C3BEB3D64B7DAE30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14C301-7771-4B67-8F0A-BF4ECB007F34}"/>
      </w:docPartPr>
      <w:docPartBody>
        <w:p w:rsidR="004F368F" w:rsidRDefault="001B0138" w:rsidP="001B0138">
          <w:pPr>
            <w:pStyle w:val="441A0903CA3C48C3BEB3D64B7DAE306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77BCD4A474C48B5901D004AE4728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81ADAF-31BF-40BF-8B1E-77F722166EA7}"/>
      </w:docPartPr>
      <w:docPartBody>
        <w:p w:rsidR="004F368F" w:rsidRDefault="001B0138" w:rsidP="001B0138">
          <w:pPr>
            <w:pStyle w:val="877BCD4A474C48B5901D004AE472813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2C43D4256E64B5DBE210D611409D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FBCE9A-66D1-42E9-ACBF-A317E8D9C3D5}"/>
      </w:docPartPr>
      <w:docPartBody>
        <w:p w:rsidR="00BF109C" w:rsidRDefault="00BF109C" w:rsidP="00BF109C">
          <w:pPr>
            <w:pStyle w:val="42C43D4256E64B5DBE210D611409D8E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D26A7A895AB4519A017638379710E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22F76-2D81-47B1-A93C-2C27CF76596F}"/>
      </w:docPartPr>
      <w:docPartBody>
        <w:p w:rsidR="00CD261E" w:rsidRDefault="007137FA" w:rsidP="007137FA">
          <w:pPr>
            <w:pStyle w:val="AD26A7A895AB4519A017638379710E7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AE9D76CB0E9415BAD1DA85E1E158A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A3F6A2-E66F-432A-98F1-C3C72EB03A92}"/>
      </w:docPartPr>
      <w:docPartBody>
        <w:p w:rsidR="00000000" w:rsidRDefault="001B0138">
          <w:pPr>
            <w:pStyle w:val="0AE9D76CB0E9415BAD1DA85E1E158AA8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E1505AF002844C6DB740AA5ED4FA98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1AED0-6AD5-451B-B533-BDBE61E37827}"/>
      </w:docPartPr>
      <w:docPartBody>
        <w:p w:rsidR="00000000" w:rsidRDefault="001B0138">
          <w:pPr>
            <w:pStyle w:val="E1505AF002844C6DB740AA5ED4FA9854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10CDEAD31EC4417D98FE939B13170F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826F1D-4948-47E2-AA6E-70F6772C3289}"/>
      </w:docPartPr>
      <w:docPartBody>
        <w:p w:rsidR="00000000" w:rsidRDefault="00BF109C">
          <w:pPr>
            <w:pStyle w:val="10CDEAD31EC4417D98FE939B13170F9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27D97"/>
    <w:rsid w:val="00080E5C"/>
    <w:rsid w:val="00090FBC"/>
    <w:rsid w:val="000C1E83"/>
    <w:rsid w:val="001732F4"/>
    <w:rsid w:val="001B0138"/>
    <w:rsid w:val="001E5562"/>
    <w:rsid w:val="0020589B"/>
    <w:rsid w:val="00205BC2"/>
    <w:rsid w:val="002162D2"/>
    <w:rsid w:val="00241A24"/>
    <w:rsid w:val="00253BCD"/>
    <w:rsid w:val="00263DE6"/>
    <w:rsid w:val="002837D2"/>
    <w:rsid w:val="00346D89"/>
    <w:rsid w:val="003C617B"/>
    <w:rsid w:val="003F350F"/>
    <w:rsid w:val="004109A1"/>
    <w:rsid w:val="00451FC5"/>
    <w:rsid w:val="004913D2"/>
    <w:rsid w:val="004966DE"/>
    <w:rsid w:val="004F368F"/>
    <w:rsid w:val="005E15FD"/>
    <w:rsid w:val="005F39A8"/>
    <w:rsid w:val="0061685E"/>
    <w:rsid w:val="007137FA"/>
    <w:rsid w:val="00743476"/>
    <w:rsid w:val="007B283F"/>
    <w:rsid w:val="008371F3"/>
    <w:rsid w:val="00860609"/>
    <w:rsid w:val="008658A5"/>
    <w:rsid w:val="008E3938"/>
    <w:rsid w:val="00912A9A"/>
    <w:rsid w:val="0095640D"/>
    <w:rsid w:val="00970A9C"/>
    <w:rsid w:val="00984D0D"/>
    <w:rsid w:val="00991F01"/>
    <w:rsid w:val="009C2C00"/>
    <w:rsid w:val="00A6746F"/>
    <w:rsid w:val="00AA4C5E"/>
    <w:rsid w:val="00B641BF"/>
    <w:rsid w:val="00BC797E"/>
    <w:rsid w:val="00BD7240"/>
    <w:rsid w:val="00BF109C"/>
    <w:rsid w:val="00CA62CF"/>
    <w:rsid w:val="00CB34DF"/>
    <w:rsid w:val="00CB47A5"/>
    <w:rsid w:val="00CC582B"/>
    <w:rsid w:val="00CC6E39"/>
    <w:rsid w:val="00CD261E"/>
    <w:rsid w:val="00D27B87"/>
    <w:rsid w:val="00D676BF"/>
    <w:rsid w:val="00D735A9"/>
    <w:rsid w:val="00D738ED"/>
    <w:rsid w:val="00D84C31"/>
    <w:rsid w:val="00DB7DC6"/>
    <w:rsid w:val="00DC396A"/>
    <w:rsid w:val="00DF6261"/>
    <w:rsid w:val="00E31719"/>
    <w:rsid w:val="00EC4C7C"/>
    <w:rsid w:val="00ED3855"/>
    <w:rsid w:val="00F056BF"/>
    <w:rsid w:val="00F07672"/>
    <w:rsid w:val="00F30B7B"/>
    <w:rsid w:val="00F43386"/>
    <w:rsid w:val="00F45F3A"/>
    <w:rsid w:val="00F673F0"/>
    <w:rsid w:val="00F77172"/>
    <w:rsid w:val="00F8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41A24"/>
    <w:rPr>
      <w:rFonts w:cs="Times New Roman"/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  <w:style w:type="paragraph" w:customStyle="1" w:styleId="AD26A7A895AB4519A017638379710E77">
    <w:name w:val="AD26A7A895AB4519A017638379710E77"/>
    <w:rsid w:val="007137FA"/>
    <w:pPr>
      <w:spacing w:after="160" w:line="259" w:lineRule="auto"/>
    </w:pPr>
  </w:style>
  <w:style w:type="paragraph" w:customStyle="1" w:styleId="85ABA7097FF142C79B82889F64BA0506">
    <w:name w:val="85ABA7097FF142C79B82889F64BA0506"/>
    <w:pPr>
      <w:spacing w:after="160" w:line="259" w:lineRule="auto"/>
    </w:pPr>
  </w:style>
  <w:style w:type="paragraph" w:customStyle="1" w:styleId="5641CB6180B547AF8AB7B014FA7E49A2">
    <w:name w:val="5641CB6180B547AF8AB7B014FA7E49A2"/>
    <w:pPr>
      <w:spacing w:after="160" w:line="259" w:lineRule="auto"/>
    </w:pPr>
  </w:style>
  <w:style w:type="paragraph" w:customStyle="1" w:styleId="C933BA354AFF4BFE91412AD55D55CFE8">
    <w:name w:val="C933BA354AFF4BFE91412AD55D55CFE8"/>
    <w:pPr>
      <w:spacing w:after="160" w:line="259" w:lineRule="auto"/>
    </w:pPr>
  </w:style>
  <w:style w:type="paragraph" w:customStyle="1" w:styleId="4C331980B8CC48948A91C236FB38352E">
    <w:name w:val="4C331980B8CC48948A91C236FB38352E"/>
    <w:pPr>
      <w:spacing w:after="160" w:line="259" w:lineRule="auto"/>
    </w:pPr>
  </w:style>
  <w:style w:type="paragraph" w:customStyle="1" w:styleId="311BB0CCA0ED4DFA9580DC609F343925">
    <w:name w:val="311BB0CCA0ED4DFA9580DC609F343925"/>
    <w:pPr>
      <w:spacing w:after="160" w:line="259" w:lineRule="auto"/>
    </w:pPr>
  </w:style>
  <w:style w:type="paragraph" w:customStyle="1" w:styleId="45B3EA50D3494F8F8E2FC9548497BA5A">
    <w:name w:val="45B3EA50D3494F8F8E2FC9548497BA5A"/>
    <w:pPr>
      <w:spacing w:after="160" w:line="259" w:lineRule="auto"/>
    </w:pPr>
  </w:style>
  <w:style w:type="paragraph" w:customStyle="1" w:styleId="138DD18DAB524F4FB329F3EE1F0B1158">
    <w:name w:val="138DD18DAB524F4FB329F3EE1F0B1158"/>
    <w:pPr>
      <w:spacing w:after="160" w:line="259" w:lineRule="auto"/>
    </w:pPr>
  </w:style>
  <w:style w:type="paragraph" w:customStyle="1" w:styleId="039B96D1E8D645B192F513C042656D7F">
    <w:name w:val="039B96D1E8D645B192F513C042656D7F"/>
    <w:pPr>
      <w:spacing w:after="160" w:line="259" w:lineRule="auto"/>
    </w:pPr>
  </w:style>
  <w:style w:type="paragraph" w:customStyle="1" w:styleId="9E117AE7F4854D09A9ED32C90AC2961B">
    <w:name w:val="9E117AE7F4854D09A9ED32C90AC2961B"/>
    <w:rsid w:val="0020589B"/>
  </w:style>
  <w:style w:type="paragraph" w:customStyle="1" w:styleId="31A6EA00C4ED4F10A229846BFA2C399F">
    <w:name w:val="31A6EA00C4ED4F10A229846BFA2C399F"/>
    <w:rsid w:val="0020589B"/>
  </w:style>
  <w:style w:type="paragraph" w:customStyle="1" w:styleId="057CB29472C24567B8177F55876B2B3A">
    <w:name w:val="057CB29472C24567B8177F55876B2B3A"/>
    <w:rsid w:val="0020589B"/>
  </w:style>
  <w:style w:type="paragraph" w:customStyle="1" w:styleId="9E2FB8A8952B48B691B7AB140DA9EA34">
    <w:name w:val="9E2FB8A8952B48B691B7AB140DA9EA34"/>
    <w:rsid w:val="0020589B"/>
  </w:style>
  <w:style w:type="paragraph" w:customStyle="1" w:styleId="A8578E239561447DB07248DE047B5668">
    <w:name w:val="A8578E239561447DB07248DE047B5668"/>
    <w:rsid w:val="0020589B"/>
  </w:style>
  <w:style w:type="paragraph" w:customStyle="1" w:styleId="B97E998790714056978AF12B25355D1B">
    <w:name w:val="B97E998790714056978AF12B25355D1B"/>
    <w:rsid w:val="0020589B"/>
  </w:style>
  <w:style w:type="paragraph" w:customStyle="1" w:styleId="0BCA301453404BCDB3F88E296A4BBEB9">
    <w:name w:val="0BCA301453404BCDB3F88E296A4BBEB9"/>
    <w:rsid w:val="0020589B"/>
  </w:style>
  <w:style w:type="paragraph" w:customStyle="1" w:styleId="0E60E748DAC244758C3685817EAD88C1">
    <w:name w:val="0E60E748DAC244758C3685817EAD88C1"/>
    <w:rsid w:val="005E15FD"/>
  </w:style>
  <w:style w:type="paragraph" w:customStyle="1" w:styleId="F58F0272598E4A629F70C344A316ADFD">
    <w:name w:val="F58F0272598E4A629F70C344A316ADFD"/>
    <w:rsid w:val="00241A24"/>
  </w:style>
  <w:style w:type="paragraph" w:customStyle="1" w:styleId="A441775BDF0D4521BBB8186CEB3190D5">
    <w:name w:val="A441775BDF0D4521BBB8186CEB3190D5"/>
    <w:rsid w:val="00241A24"/>
  </w:style>
  <w:style w:type="paragraph" w:customStyle="1" w:styleId="AB54FF4AADCE4F858D680F1F6CEE1677">
    <w:name w:val="AB54FF4AADCE4F858D680F1F6CEE1677"/>
    <w:rsid w:val="00241A24"/>
  </w:style>
  <w:style w:type="paragraph" w:customStyle="1" w:styleId="580780ADF57E49299AA19789F785C74F">
    <w:name w:val="580780ADF57E49299AA19789F785C74F"/>
    <w:rsid w:val="00241A24"/>
  </w:style>
  <w:style w:type="paragraph" w:customStyle="1" w:styleId="CC33C972AB254357A1F0BF2EC1173157">
    <w:name w:val="CC33C972AB254357A1F0BF2EC1173157"/>
    <w:rsid w:val="00241A24"/>
  </w:style>
  <w:style w:type="paragraph" w:customStyle="1" w:styleId="A4BB2917F2344A18B84274CF54958E10">
    <w:name w:val="A4BB2917F2344A18B84274CF54958E10"/>
  </w:style>
  <w:style w:type="paragraph" w:customStyle="1" w:styleId="12D4864E049F4F3EA540268E2978CE52">
    <w:name w:val="12D4864E049F4F3EA540268E2978CE52"/>
  </w:style>
  <w:style w:type="paragraph" w:customStyle="1" w:styleId="66B94699588B4291B0DC61A7CB76CF26">
    <w:name w:val="66B94699588B4291B0DC61A7CB76CF26"/>
  </w:style>
  <w:style w:type="paragraph" w:customStyle="1" w:styleId="29F6CE85DDD04576B4A2261CC2344835">
    <w:name w:val="29F6CE85DDD04576B4A2261CC2344835"/>
  </w:style>
  <w:style w:type="paragraph" w:customStyle="1" w:styleId="A3F1BD362A7B4ED28AC4CFAB1464236F">
    <w:name w:val="A3F1BD362A7B4ED28AC4CFAB1464236F"/>
  </w:style>
  <w:style w:type="paragraph" w:customStyle="1" w:styleId="D8C2DCD54A544919939CF827804649F4">
    <w:name w:val="D8C2DCD54A544919939CF827804649F4"/>
  </w:style>
  <w:style w:type="paragraph" w:customStyle="1" w:styleId="057E96FDD6E047D0B52AFF2E7EE0F97A">
    <w:name w:val="057E96FDD6E047D0B52AFF2E7EE0F97A"/>
  </w:style>
  <w:style w:type="paragraph" w:customStyle="1" w:styleId="387D75851AE942FBAC30A82C9110D3D1">
    <w:name w:val="387D75851AE942FBAC30A82C9110D3D1"/>
  </w:style>
  <w:style w:type="paragraph" w:customStyle="1" w:styleId="2D97C95B14164BA88AE168E9F93ACFA0">
    <w:name w:val="2D97C95B14164BA88AE168E9F93ACFA0"/>
    <w:pPr>
      <w:spacing w:after="160" w:line="259" w:lineRule="auto"/>
    </w:pPr>
  </w:style>
  <w:style w:type="paragraph" w:customStyle="1" w:styleId="34BD23E19EFE4431A06349C81B228715">
    <w:name w:val="34BD23E19EFE4431A06349C81B228715"/>
    <w:pPr>
      <w:spacing w:after="160" w:line="259" w:lineRule="auto"/>
    </w:pPr>
  </w:style>
  <w:style w:type="paragraph" w:customStyle="1" w:styleId="0BA619C2786C4155B495B1D47C8099C6">
    <w:name w:val="0BA619C2786C4155B495B1D47C8099C6"/>
    <w:pPr>
      <w:spacing w:after="160" w:line="259" w:lineRule="auto"/>
    </w:pPr>
  </w:style>
  <w:style w:type="paragraph" w:customStyle="1" w:styleId="0AE9D76CB0E9415BAD1DA85E1E158AA8">
    <w:name w:val="0AE9D76CB0E9415BAD1DA85E1E158AA8"/>
    <w:pPr>
      <w:spacing w:after="160" w:line="259" w:lineRule="auto"/>
    </w:pPr>
  </w:style>
  <w:style w:type="paragraph" w:customStyle="1" w:styleId="E1505AF002844C6DB740AA5ED4FA9854">
    <w:name w:val="E1505AF002844C6DB740AA5ED4FA9854"/>
    <w:pPr>
      <w:spacing w:after="160" w:line="259" w:lineRule="auto"/>
    </w:pPr>
  </w:style>
  <w:style w:type="paragraph" w:customStyle="1" w:styleId="10CDEAD31EC4417D98FE939B13170F9B">
    <w:name w:val="10CDEAD31EC4417D98FE939B13170F9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D54F9-8D86-42AE-ABFA-57A086E3D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9638</Words>
  <Characters>54938</Characters>
  <Application>Microsoft Office Word</Application>
  <DocSecurity>0</DocSecurity>
  <Lines>457</Lines>
  <Paragraphs>128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2019-04-23T14:20:00Z</dcterms:created>
  <dcterms:modified xsi:type="dcterms:W3CDTF">2019-04-29T11:36:00Z</dcterms:modified>
</cp:coreProperties>
</file>